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2A5C62" w14:paraId="7D977F18" w14:textId="77777777" w:rsidTr="008D2FEC">
        <w:trPr>
          <w:trHeight w:hRule="exact" w:val="3598"/>
        </w:trPr>
        <w:tc>
          <w:tcPr>
            <w:tcW w:w="9513" w:type="dxa"/>
            <w:shd w:val="clear" w:color="auto" w:fill="auto"/>
            <w:vAlign w:val="center"/>
          </w:tcPr>
          <w:p w14:paraId="01892343" w14:textId="77777777" w:rsidR="008D2FEC" w:rsidRPr="002A5C62" w:rsidRDefault="008D2FEC" w:rsidP="005C6EFD">
            <w:pPr>
              <w:pStyle w:val="RepTitle"/>
            </w:pPr>
            <w:r w:rsidRPr="002A5C62">
              <w:t>REGISTRATION REPORT</w:t>
            </w:r>
          </w:p>
          <w:p w14:paraId="051A6AEE" w14:textId="77777777" w:rsidR="00F52E35" w:rsidRPr="002A5C62" w:rsidRDefault="00F52E35" w:rsidP="000B4CA5">
            <w:pPr>
              <w:pStyle w:val="RepTitle"/>
              <w:rPr>
                <w:b/>
              </w:rPr>
            </w:pPr>
            <w:r w:rsidRPr="002A5C62">
              <w:rPr>
                <w:b/>
              </w:rPr>
              <w:t>Part B</w:t>
            </w:r>
          </w:p>
          <w:p w14:paraId="6184D8AB" w14:textId="77777777" w:rsidR="00400A06" w:rsidRPr="002A5C62" w:rsidRDefault="005C6EFD" w:rsidP="005C6EFD">
            <w:pPr>
              <w:pStyle w:val="RepTitleBold"/>
            </w:pPr>
            <w:r w:rsidRPr="002A5C62">
              <w:t>Section 1</w:t>
            </w:r>
            <w:r w:rsidR="00A20168">
              <w:t>:</w:t>
            </w:r>
            <w:r w:rsidRPr="002A5C62">
              <w:t xml:space="preserve"> Identity</w:t>
            </w:r>
            <w:r w:rsidRPr="002A5C62">
              <w:br/>
              <w:t>Section 2: Physical and chemical properties</w:t>
            </w:r>
            <w:r w:rsidRPr="002A5C62">
              <w:br/>
              <w:t>Section 4: Further information</w:t>
            </w:r>
          </w:p>
          <w:p w14:paraId="407903E7" w14:textId="77777777" w:rsidR="008D2FEC" w:rsidRPr="002A5C62" w:rsidRDefault="005C6EFD" w:rsidP="005C6EFD">
            <w:pPr>
              <w:pStyle w:val="RepSubtitle"/>
            </w:pPr>
            <w:r w:rsidRPr="002A5C62">
              <w:t>Detailed summary of the risk assessment</w:t>
            </w:r>
          </w:p>
        </w:tc>
      </w:tr>
      <w:tr w:rsidR="002600AC" w:rsidRPr="008E77CF" w14:paraId="61179047" w14:textId="77777777" w:rsidTr="001D3773">
        <w:trPr>
          <w:trHeight w:hRule="exact" w:val="3631"/>
        </w:trPr>
        <w:tc>
          <w:tcPr>
            <w:tcW w:w="9513" w:type="dxa"/>
            <w:shd w:val="clear" w:color="auto" w:fill="auto"/>
            <w:vAlign w:val="center"/>
          </w:tcPr>
          <w:p w14:paraId="37F3B52E" w14:textId="77777777" w:rsidR="00B553E2" w:rsidRDefault="00B61FC5" w:rsidP="007A393A">
            <w:pPr>
              <w:pStyle w:val="RepTitle"/>
              <w:rPr>
                <w:b/>
              </w:rPr>
            </w:pPr>
            <w:r>
              <w:t xml:space="preserve">Product code: </w:t>
            </w:r>
            <w:r>
              <w:rPr>
                <w:b/>
              </w:rPr>
              <w:t>FRE 0</w:t>
            </w:r>
            <w:r w:rsidR="006F5B9E">
              <w:rPr>
                <w:b/>
              </w:rPr>
              <w:t>0</w:t>
            </w:r>
            <w:r>
              <w:rPr>
                <w:b/>
              </w:rPr>
              <w:t>1/08/2020</w:t>
            </w:r>
          </w:p>
          <w:p w14:paraId="1B7A6A1F" w14:textId="77777777" w:rsidR="002600AC" w:rsidRPr="008E77CF" w:rsidRDefault="002600AC" w:rsidP="007A393A">
            <w:pPr>
              <w:pStyle w:val="RepTitle"/>
            </w:pPr>
            <w:r w:rsidRPr="00FC448D">
              <w:t xml:space="preserve">Product name: </w:t>
            </w:r>
            <w:r w:rsidR="00C9695D" w:rsidRPr="00173C17">
              <w:rPr>
                <w:b/>
              </w:rPr>
              <w:t>FUNABEN</w:t>
            </w:r>
            <w:r w:rsidR="00C9695D" w:rsidRPr="00173C17">
              <w:rPr>
                <w:b/>
                <w:vertAlign w:val="superscript"/>
              </w:rPr>
              <w:t>®</w:t>
            </w:r>
            <w:r w:rsidR="00C9695D" w:rsidRPr="00173C17">
              <w:rPr>
                <w:b/>
              </w:rPr>
              <w:t xml:space="preserve"> 018 PA</w:t>
            </w:r>
          </w:p>
          <w:p w14:paraId="4245FAE2" w14:textId="77777777" w:rsidR="001D3773" w:rsidRDefault="001D3773" w:rsidP="007A393A">
            <w:pPr>
              <w:pStyle w:val="RepSubtitle"/>
            </w:pPr>
          </w:p>
          <w:p w14:paraId="11B67EDB" w14:textId="77777777" w:rsidR="002600AC" w:rsidRPr="008E77CF" w:rsidRDefault="002600AC" w:rsidP="007A393A">
            <w:pPr>
              <w:pStyle w:val="RepSubtitle"/>
            </w:pPr>
            <w:r>
              <w:t>Chemical a</w:t>
            </w:r>
            <w:r w:rsidRPr="008E77CF">
              <w:t>ctive substance</w:t>
            </w:r>
            <w:r w:rsidR="00C9695D">
              <w:t>:</w:t>
            </w:r>
            <w:r w:rsidRPr="008E77CF">
              <w:t xml:space="preserve"> </w:t>
            </w:r>
          </w:p>
          <w:p w14:paraId="212D475D" w14:textId="77777777" w:rsidR="002600AC" w:rsidRPr="00173C17" w:rsidRDefault="00C9695D" w:rsidP="00C9695D">
            <w:pPr>
              <w:pStyle w:val="RepSubtitle"/>
              <w:rPr>
                <w:b/>
              </w:rPr>
            </w:pPr>
            <w:r w:rsidRPr="00173C17">
              <w:rPr>
                <w:b/>
                <w:szCs w:val="32"/>
              </w:rPr>
              <w:t>Thiabendazole</w:t>
            </w:r>
            <w:r w:rsidR="002600AC" w:rsidRPr="00173C17">
              <w:rPr>
                <w:b/>
                <w:szCs w:val="32"/>
              </w:rPr>
              <w:t xml:space="preserve">, </w:t>
            </w:r>
            <w:r w:rsidRPr="00173C17">
              <w:rPr>
                <w:b/>
                <w:szCs w:val="32"/>
              </w:rPr>
              <w:t>18</w:t>
            </w:r>
            <w:r w:rsidR="002600AC" w:rsidRPr="00173C17">
              <w:rPr>
                <w:b/>
                <w:szCs w:val="32"/>
              </w:rPr>
              <w:t xml:space="preserve"> g/kg</w:t>
            </w:r>
            <w:r w:rsidRPr="00173C17">
              <w:rPr>
                <w:b/>
                <w:szCs w:val="32"/>
              </w:rPr>
              <w:t xml:space="preserve"> (1,8 %)</w:t>
            </w:r>
          </w:p>
        </w:tc>
      </w:tr>
      <w:tr w:rsidR="002600AC" w:rsidRPr="008E77CF" w14:paraId="6855F6F6" w14:textId="77777777" w:rsidTr="00D20EDD">
        <w:trPr>
          <w:trHeight w:hRule="exact" w:val="1996"/>
        </w:trPr>
        <w:tc>
          <w:tcPr>
            <w:tcW w:w="9513" w:type="dxa"/>
            <w:shd w:val="clear" w:color="auto" w:fill="auto"/>
            <w:vAlign w:val="center"/>
          </w:tcPr>
          <w:p w14:paraId="6006D74C" w14:textId="77777777" w:rsidR="002600AC" w:rsidRPr="008E77CF" w:rsidRDefault="002600AC" w:rsidP="007A393A">
            <w:pPr>
              <w:pStyle w:val="RepTitle"/>
            </w:pPr>
            <w:r w:rsidRPr="00173C17">
              <w:t>Central Zone</w:t>
            </w:r>
          </w:p>
          <w:p w14:paraId="017E60D8" w14:textId="77777777" w:rsidR="002600AC" w:rsidRPr="008E77CF" w:rsidRDefault="002600AC" w:rsidP="00173C17">
            <w:pPr>
              <w:pStyle w:val="RepTitle"/>
            </w:pPr>
            <w:r w:rsidRPr="00FC448D">
              <w:t xml:space="preserve">Zonal Rapporteur Member State: </w:t>
            </w:r>
            <w:r w:rsidR="00173C17">
              <w:t>Poland</w:t>
            </w:r>
          </w:p>
        </w:tc>
      </w:tr>
      <w:tr w:rsidR="002600AC" w:rsidRPr="008E77CF" w14:paraId="2606CF21" w14:textId="77777777" w:rsidTr="001D3773">
        <w:trPr>
          <w:trHeight w:hRule="exact" w:val="2126"/>
        </w:trPr>
        <w:tc>
          <w:tcPr>
            <w:tcW w:w="9513" w:type="dxa"/>
            <w:shd w:val="clear" w:color="auto" w:fill="auto"/>
            <w:vAlign w:val="center"/>
          </w:tcPr>
          <w:p w14:paraId="44F039EC" w14:textId="77777777" w:rsidR="002600AC" w:rsidRPr="00173C17" w:rsidRDefault="002600AC" w:rsidP="007A393A">
            <w:pPr>
              <w:pStyle w:val="RepTitle"/>
            </w:pPr>
            <w:r w:rsidRPr="00173C17">
              <w:t>CORE ASSESSMENT/</w:t>
            </w:r>
            <w:r w:rsidR="00173C17" w:rsidRPr="00173C17">
              <w:t xml:space="preserve"> Poland</w:t>
            </w:r>
          </w:p>
          <w:p w14:paraId="4EEAF005" w14:textId="77777777" w:rsidR="002600AC" w:rsidRPr="008E77CF" w:rsidRDefault="00173C17" w:rsidP="00173C17">
            <w:pPr>
              <w:pStyle w:val="RepTitle"/>
            </w:pPr>
            <w:r w:rsidRPr="00173C17">
              <w:t xml:space="preserve"> </w:t>
            </w:r>
            <w:r w:rsidR="002600AC" w:rsidRPr="00173C17">
              <w:t>(</w:t>
            </w:r>
            <w:r w:rsidR="00027F93" w:rsidRPr="00173C17">
              <w:t>authorization</w:t>
            </w:r>
            <w:r w:rsidRPr="00173C17">
              <w:t>)</w:t>
            </w:r>
          </w:p>
        </w:tc>
      </w:tr>
      <w:tr w:rsidR="002600AC" w:rsidRPr="008E77CF" w14:paraId="2A20A556" w14:textId="77777777" w:rsidTr="00D20EDD">
        <w:trPr>
          <w:trHeight w:hRule="exact" w:val="2806"/>
        </w:trPr>
        <w:tc>
          <w:tcPr>
            <w:tcW w:w="9513" w:type="dxa"/>
            <w:shd w:val="clear" w:color="auto" w:fill="auto"/>
            <w:vAlign w:val="center"/>
          </w:tcPr>
          <w:p w14:paraId="6E44DA43" w14:textId="73E2B0E7" w:rsidR="002600AC" w:rsidRPr="008E77CF" w:rsidRDefault="002600AC" w:rsidP="007A393A">
            <w:pPr>
              <w:pStyle w:val="RepTitle"/>
            </w:pPr>
            <w:r w:rsidRPr="008E77CF">
              <w:t xml:space="preserve">Applicant: </w:t>
            </w:r>
            <w:r w:rsidR="009D3F4B">
              <w:t>XXXX</w:t>
            </w:r>
          </w:p>
          <w:p w14:paraId="62761BCC" w14:textId="77777777" w:rsidR="002600AC" w:rsidRDefault="002600AC" w:rsidP="007A393A">
            <w:pPr>
              <w:pStyle w:val="RepTitle"/>
            </w:pPr>
            <w:r w:rsidRPr="008E77CF">
              <w:t xml:space="preserve">Submission date: </w:t>
            </w:r>
            <w:r w:rsidR="007F7198">
              <w:t>07</w:t>
            </w:r>
            <w:r w:rsidRPr="007F7198">
              <w:t>/</w:t>
            </w:r>
            <w:r w:rsidR="00173C17" w:rsidRPr="007F7198">
              <w:t>0</w:t>
            </w:r>
            <w:r w:rsidR="007F7198" w:rsidRPr="007F7198">
              <w:t>7</w:t>
            </w:r>
            <w:r w:rsidRPr="007F7198">
              <w:t>/</w:t>
            </w:r>
            <w:r w:rsidR="00173C17">
              <w:t>2023</w:t>
            </w:r>
            <w:r w:rsidR="00B64029">
              <w:t xml:space="preserve"> / 24/05/2024*</w:t>
            </w:r>
          </w:p>
          <w:p w14:paraId="68154AD5" w14:textId="77777777" w:rsidR="00B64029" w:rsidRPr="008E77CF" w:rsidRDefault="00B64029" w:rsidP="007A393A">
            <w:pPr>
              <w:pStyle w:val="RepTitle"/>
            </w:pPr>
            <w:r>
              <w:t>*additions</w:t>
            </w:r>
          </w:p>
          <w:p w14:paraId="13E4B289" w14:textId="40DDA0EA" w:rsidR="001D3773" w:rsidRPr="00A675EE" w:rsidRDefault="001D3773" w:rsidP="001D3773">
            <w:pPr>
              <w:pStyle w:val="RepTitle"/>
            </w:pPr>
            <w:r>
              <w:t>Evaluation date: 12/</w:t>
            </w:r>
            <w:r w:rsidRPr="00D20EDD">
              <w:t>2023</w:t>
            </w:r>
            <w:ins w:id="0" w:author="aam" w:date="2024-07-11T09:28:00Z" w16du:dateUtc="2024-07-11T07:28:00Z">
              <w:r w:rsidR="00D20EDD">
                <w:t xml:space="preserve"> /</w:t>
              </w:r>
            </w:ins>
            <w:r w:rsidR="008A5002" w:rsidRPr="00D20EDD">
              <w:t xml:space="preserve"> </w:t>
            </w:r>
            <w:r w:rsidR="008A5002" w:rsidRPr="00D20EDD">
              <w:rPr>
                <w:rPrChange w:id="1" w:author="aam" w:date="2024-07-11T09:28:00Z" w16du:dateUtc="2024-07-11T07:28:00Z">
                  <w:rPr>
                    <w:highlight w:val="cyan"/>
                  </w:rPr>
                </w:rPrChange>
              </w:rPr>
              <w:t>07/2024</w:t>
            </w:r>
          </w:p>
          <w:p w14:paraId="47A1ED7D" w14:textId="77777777" w:rsidR="002600AC" w:rsidRPr="008E77CF" w:rsidRDefault="001D3773" w:rsidP="001D3773">
            <w:pPr>
              <w:pStyle w:val="RepTitle"/>
            </w:pPr>
            <w:r w:rsidRPr="00A675EE">
              <w:t xml:space="preserve">MS Finalisation </w:t>
            </w:r>
            <w:r w:rsidRPr="00DD0850">
              <w:t xml:space="preserve">date: </w:t>
            </w:r>
            <w:r w:rsidR="0032295F" w:rsidRPr="00DD0850">
              <w:t>03</w:t>
            </w:r>
            <w:r w:rsidRPr="00DD0850">
              <w:t>/</w:t>
            </w:r>
            <w:r w:rsidR="0032295F" w:rsidRPr="00DD0850">
              <w:t>2024</w:t>
            </w:r>
          </w:p>
        </w:tc>
      </w:tr>
    </w:tbl>
    <w:p w14:paraId="41738E50" w14:textId="77777777" w:rsidR="002442E5" w:rsidRPr="002A5C62" w:rsidRDefault="002442E5" w:rsidP="005C6EFD">
      <w:pPr>
        <w:pStyle w:val="RepTitle"/>
        <w:sectPr w:rsidR="002442E5" w:rsidRPr="002A5C62" w:rsidSect="00882C1C">
          <w:headerReference w:type="default" r:id="rId8"/>
          <w:footerReference w:type="even" r:id="rId9"/>
          <w:pgSz w:w="11906" w:h="16838" w:code="9"/>
          <w:pgMar w:top="1418" w:right="1134" w:bottom="1134" w:left="1418" w:header="709" w:footer="142" w:gutter="0"/>
          <w:pgNumType w:chapSep="period"/>
          <w:cols w:space="708"/>
          <w:titlePg/>
          <w:docGrid w:linePitch="360"/>
        </w:sectPr>
      </w:pPr>
    </w:p>
    <w:p w14:paraId="09276423" w14:textId="77777777" w:rsidR="001D3773" w:rsidRDefault="001D3773" w:rsidP="005C6EFD">
      <w:pPr>
        <w:pStyle w:val="RepTitle"/>
      </w:pPr>
    </w:p>
    <w:p w14:paraId="47395AB9" w14:textId="77777777" w:rsidR="00E83884" w:rsidRPr="002A5C62" w:rsidRDefault="008D2FEC" w:rsidP="005C6EFD">
      <w:pPr>
        <w:pStyle w:val="RepTitle"/>
      </w:pPr>
      <w:r w:rsidRPr="002A5C62">
        <w:t>V</w:t>
      </w:r>
      <w:r w:rsidR="00E83884" w:rsidRPr="002A5C62">
        <w:t xml:space="preserve">ersion </w:t>
      </w:r>
      <w:r w:rsidR="006701D3" w:rsidRPr="002A5C62">
        <w:t>h</w:t>
      </w:r>
      <w:r w:rsidR="00E83884" w:rsidRPr="002A5C6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2A5C62" w14:paraId="2732BA31" w14:textId="77777777" w:rsidTr="00DE5A89">
        <w:tc>
          <w:tcPr>
            <w:tcW w:w="796" w:type="pct"/>
            <w:shd w:val="clear" w:color="auto" w:fill="auto"/>
          </w:tcPr>
          <w:p w14:paraId="7E5A3409" w14:textId="77777777" w:rsidR="00E83884" w:rsidRPr="002A5C62" w:rsidRDefault="00E83884" w:rsidP="003D5B75">
            <w:pPr>
              <w:pStyle w:val="RepTableHeader"/>
              <w:jc w:val="center"/>
              <w:rPr>
                <w:lang w:val="en-GB"/>
              </w:rPr>
            </w:pPr>
            <w:r w:rsidRPr="002A5C62">
              <w:rPr>
                <w:lang w:val="en-GB"/>
              </w:rPr>
              <w:t>When</w:t>
            </w:r>
          </w:p>
        </w:tc>
        <w:tc>
          <w:tcPr>
            <w:tcW w:w="4204" w:type="pct"/>
            <w:shd w:val="clear" w:color="auto" w:fill="auto"/>
          </w:tcPr>
          <w:p w14:paraId="658B2C63" w14:textId="77777777" w:rsidR="00E83884" w:rsidRPr="002A5C62" w:rsidRDefault="00E83884" w:rsidP="003D5B75">
            <w:pPr>
              <w:pStyle w:val="RepTableHeader"/>
              <w:jc w:val="center"/>
              <w:rPr>
                <w:lang w:val="en-GB"/>
              </w:rPr>
            </w:pPr>
            <w:r w:rsidRPr="002A5C62">
              <w:rPr>
                <w:lang w:val="en-GB"/>
              </w:rPr>
              <w:t>What</w:t>
            </w:r>
          </w:p>
        </w:tc>
      </w:tr>
      <w:tr w:rsidR="001D3773" w:rsidRPr="002A5C62" w14:paraId="6C69AD8D" w14:textId="77777777">
        <w:tc>
          <w:tcPr>
            <w:tcW w:w="796" w:type="pct"/>
            <w:shd w:val="clear" w:color="auto" w:fill="D9D9D9"/>
          </w:tcPr>
          <w:p w14:paraId="601DB6AD" w14:textId="77777777" w:rsidR="001D3773" w:rsidRPr="002A5C62" w:rsidRDefault="001D3773" w:rsidP="001D3773">
            <w:pPr>
              <w:pStyle w:val="RepTable"/>
              <w:rPr>
                <w:noProof w:val="0"/>
              </w:rPr>
            </w:pPr>
            <w:r>
              <w:rPr>
                <w:noProof w:val="0"/>
              </w:rPr>
              <w:t>December 2023</w:t>
            </w:r>
          </w:p>
        </w:tc>
        <w:tc>
          <w:tcPr>
            <w:tcW w:w="4204" w:type="pct"/>
            <w:shd w:val="clear" w:color="auto" w:fill="D9D9D9"/>
          </w:tcPr>
          <w:p w14:paraId="6EF5F29F" w14:textId="77777777" w:rsidR="001D3773" w:rsidRPr="002A5C62" w:rsidRDefault="001D3773" w:rsidP="001D3773">
            <w:pPr>
              <w:pStyle w:val="RepTable"/>
            </w:pPr>
            <w:r>
              <w:t xml:space="preserve">Version evaluated by zRMS PL </w:t>
            </w:r>
          </w:p>
        </w:tc>
      </w:tr>
      <w:tr w:rsidR="00E83884" w:rsidRPr="002A5C62" w14:paraId="64F62CE3" w14:textId="77777777" w:rsidTr="00DE5A89">
        <w:tc>
          <w:tcPr>
            <w:tcW w:w="796" w:type="pct"/>
            <w:shd w:val="clear" w:color="auto" w:fill="auto"/>
          </w:tcPr>
          <w:p w14:paraId="2D33FABA" w14:textId="77777777" w:rsidR="00E83884" w:rsidRPr="0032295F" w:rsidRDefault="0032295F" w:rsidP="002442E5">
            <w:pPr>
              <w:pStyle w:val="RepTable"/>
              <w:rPr>
                <w:noProof w:val="0"/>
                <w:highlight w:val="green"/>
              </w:rPr>
            </w:pPr>
            <w:r w:rsidRPr="0032295F">
              <w:rPr>
                <w:noProof w:val="0"/>
                <w:highlight w:val="green"/>
              </w:rPr>
              <w:t>March 2024</w:t>
            </w:r>
          </w:p>
        </w:tc>
        <w:tc>
          <w:tcPr>
            <w:tcW w:w="4204" w:type="pct"/>
            <w:shd w:val="clear" w:color="auto" w:fill="auto"/>
          </w:tcPr>
          <w:p w14:paraId="3E2678D4" w14:textId="77777777" w:rsidR="00E83884" w:rsidRPr="0032295F" w:rsidRDefault="0032295F" w:rsidP="005C6EFD">
            <w:pPr>
              <w:pStyle w:val="RepTable"/>
              <w:rPr>
                <w:highlight w:val="green"/>
              </w:rPr>
            </w:pPr>
            <w:r w:rsidRPr="0032295F">
              <w:rPr>
                <w:highlight w:val="green"/>
              </w:rPr>
              <w:t>Corrected due to applicant clarification</w:t>
            </w:r>
          </w:p>
        </w:tc>
      </w:tr>
      <w:tr w:rsidR="00E83884" w:rsidRPr="002A5C62" w14:paraId="6DB2BAE8" w14:textId="77777777" w:rsidTr="00DE5A89">
        <w:tc>
          <w:tcPr>
            <w:tcW w:w="796" w:type="pct"/>
            <w:shd w:val="clear" w:color="auto" w:fill="auto"/>
          </w:tcPr>
          <w:p w14:paraId="5324F26E" w14:textId="15790F3E" w:rsidR="00E83884" w:rsidRPr="008A5002" w:rsidRDefault="008A5002" w:rsidP="002442E5">
            <w:pPr>
              <w:pStyle w:val="RepTable"/>
              <w:rPr>
                <w:noProof w:val="0"/>
                <w:highlight w:val="cyan"/>
              </w:rPr>
            </w:pPr>
            <w:r w:rsidRPr="008A5002">
              <w:rPr>
                <w:noProof w:val="0"/>
                <w:highlight w:val="cyan"/>
              </w:rPr>
              <w:t>July 2024</w:t>
            </w:r>
          </w:p>
        </w:tc>
        <w:tc>
          <w:tcPr>
            <w:tcW w:w="4204" w:type="pct"/>
            <w:shd w:val="clear" w:color="auto" w:fill="auto"/>
          </w:tcPr>
          <w:p w14:paraId="4B754A5D" w14:textId="3255970C" w:rsidR="00E83884" w:rsidRPr="008A5002" w:rsidRDefault="008A5002" w:rsidP="005C6EFD">
            <w:pPr>
              <w:pStyle w:val="RepTable"/>
              <w:rPr>
                <w:highlight w:val="cyan"/>
              </w:rPr>
            </w:pPr>
            <w:r w:rsidRPr="008A5002">
              <w:rPr>
                <w:highlight w:val="cyan"/>
              </w:rPr>
              <w:t>Evaluation of a two year storage stability study in Poland</w:t>
            </w:r>
          </w:p>
        </w:tc>
      </w:tr>
      <w:tr w:rsidR="00E83884" w:rsidRPr="002A5C62" w14:paraId="26753EE8" w14:textId="77777777" w:rsidTr="00DE5A89">
        <w:tc>
          <w:tcPr>
            <w:tcW w:w="796" w:type="pct"/>
            <w:shd w:val="clear" w:color="auto" w:fill="auto"/>
          </w:tcPr>
          <w:p w14:paraId="7CB95069" w14:textId="77777777" w:rsidR="00E83884" w:rsidRPr="002A5C62" w:rsidRDefault="00E83884" w:rsidP="002442E5">
            <w:pPr>
              <w:pStyle w:val="RepTable"/>
              <w:rPr>
                <w:noProof w:val="0"/>
              </w:rPr>
            </w:pPr>
          </w:p>
        </w:tc>
        <w:tc>
          <w:tcPr>
            <w:tcW w:w="4204" w:type="pct"/>
            <w:shd w:val="clear" w:color="auto" w:fill="auto"/>
          </w:tcPr>
          <w:p w14:paraId="6C4ECF57" w14:textId="77777777" w:rsidR="00E83884" w:rsidRPr="002A5C62" w:rsidRDefault="00E83884" w:rsidP="005C6EFD">
            <w:pPr>
              <w:pStyle w:val="RepTable"/>
            </w:pPr>
          </w:p>
        </w:tc>
      </w:tr>
    </w:tbl>
    <w:p w14:paraId="7AFB1F52" w14:textId="77777777" w:rsidR="00E83884" w:rsidRPr="002A5C62" w:rsidRDefault="00E83884" w:rsidP="005C6EFD">
      <w:pPr>
        <w:pStyle w:val="RepStandard"/>
      </w:pPr>
    </w:p>
    <w:p w14:paraId="0EED9337" w14:textId="77777777" w:rsidR="002442E5" w:rsidRPr="002A5C62" w:rsidRDefault="002442E5" w:rsidP="005C6EFD">
      <w:pPr>
        <w:pStyle w:val="RepSubtitle"/>
        <w:sectPr w:rsidR="002442E5" w:rsidRPr="002A5C62" w:rsidSect="00882C1C">
          <w:pgSz w:w="11906" w:h="16838" w:code="9"/>
          <w:pgMar w:top="1418" w:right="1134" w:bottom="1134" w:left="1418" w:header="709" w:footer="142" w:gutter="0"/>
          <w:pgNumType w:chapSep="period"/>
          <w:cols w:space="708"/>
          <w:docGrid w:linePitch="360"/>
        </w:sectPr>
      </w:pPr>
    </w:p>
    <w:p w14:paraId="4B35535C" w14:textId="77777777" w:rsidR="00DD0850" w:rsidRDefault="00DD0850" w:rsidP="005C6EFD">
      <w:pPr>
        <w:pStyle w:val="RepSubtitle"/>
      </w:pPr>
    </w:p>
    <w:p w14:paraId="57CBDAF8" w14:textId="77777777" w:rsidR="0075737D" w:rsidRPr="002A5C62" w:rsidRDefault="00C41AC6" w:rsidP="005C6EFD">
      <w:pPr>
        <w:pStyle w:val="RepSubtitle"/>
      </w:pPr>
      <w:r w:rsidRPr="002A5C62">
        <w:t>Table</w:t>
      </w:r>
      <w:r w:rsidR="0075737D" w:rsidRPr="002A5C62">
        <w:t xml:space="preserve"> of </w:t>
      </w:r>
      <w:r w:rsidR="002442E5" w:rsidRPr="002A5C62">
        <w:t>C</w:t>
      </w:r>
      <w:r w:rsidR="0075737D" w:rsidRPr="002A5C62">
        <w:t>ontents</w:t>
      </w:r>
    </w:p>
    <w:p w14:paraId="29331633" w14:textId="65DBFADE" w:rsidR="002843A6" w:rsidRDefault="00E22A91">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71583124" w:history="1">
        <w:r w:rsidR="002843A6" w:rsidRPr="00A74608">
          <w:rPr>
            <w:rStyle w:val="Hipercze"/>
          </w:rPr>
          <w:t>1</w:t>
        </w:r>
        <w:r w:rsidR="002843A6">
          <w:rPr>
            <w:rFonts w:asciiTheme="minorHAnsi" w:eastAsiaTheme="minorEastAsia" w:hAnsiTheme="minorHAnsi" w:cstheme="minorBidi"/>
            <w:b w:val="0"/>
            <w:kern w:val="2"/>
            <w:sz w:val="22"/>
            <w:szCs w:val="22"/>
            <w:lang w:val="pl-PL" w:eastAsia="pl-PL"/>
            <w14:ligatures w14:val="standardContextual"/>
          </w:rPr>
          <w:tab/>
        </w:r>
        <w:r w:rsidR="002843A6" w:rsidRPr="00A74608">
          <w:rPr>
            <w:rStyle w:val="Hipercze"/>
          </w:rPr>
          <w:t>Section 1: Identity of the plant protection product</w:t>
        </w:r>
        <w:r w:rsidR="002843A6">
          <w:rPr>
            <w:webHidden/>
          </w:rPr>
          <w:tab/>
        </w:r>
        <w:r w:rsidR="002843A6">
          <w:rPr>
            <w:webHidden/>
          </w:rPr>
          <w:fldChar w:fldCharType="begin"/>
        </w:r>
        <w:r w:rsidR="002843A6">
          <w:rPr>
            <w:webHidden/>
          </w:rPr>
          <w:instrText xml:space="preserve"> PAGEREF _Toc171583124 \h </w:instrText>
        </w:r>
        <w:r w:rsidR="002843A6">
          <w:rPr>
            <w:webHidden/>
          </w:rPr>
        </w:r>
        <w:r w:rsidR="002843A6">
          <w:rPr>
            <w:webHidden/>
          </w:rPr>
          <w:fldChar w:fldCharType="separate"/>
        </w:r>
        <w:r w:rsidR="002843A6">
          <w:rPr>
            <w:webHidden/>
          </w:rPr>
          <w:t>4</w:t>
        </w:r>
        <w:r w:rsidR="002843A6">
          <w:rPr>
            <w:webHidden/>
          </w:rPr>
          <w:fldChar w:fldCharType="end"/>
        </w:r>
      </w:hyperlink>
    </w:p>
    <w:p w14:paraId="27E7636B" w14:textId="326EEDC7" w:rsidR="002843A6" w:rsidRDefault="00000000">
      <w:pPr>
        <w:pStyle w:val="Spistreci2"/>
        <w:rPr>
          <w:rFonts w:asciiTheme="minorHAnsi" w:eastAsiaTheme="minorEastAsia" w:hAnsiTheme="minorHAnsi" w:cstheme="minorBidi"/>
          <w:kern w:val="2"/>
          <w:sz w:val="22"/>
          <w:lang w:val="pl-PL" w:eastAsia="pl-PL"/>
          <w14:ligatures w14:val="standardContextual"/>
        </w:rPr>
      </w:pPr>
      <w:hyperlink w:anchor="_Toc171583125" w:history="1">
        <w:r w:rsidR="002843A6" w:rsidRPr="00A74608">
          <w:rPr>
            <w:rStyle w:val="Hipercze"/>
          </w:rPr>
          <w:t>1.1</w:t>
        </w:r>
        <w:r w:rsidR="002843A6">
          <w:rPr>
            <w:rFonts w:asciiTheme="minorHAnsi" w:eastAsiaTheme="minorEastAsia" w:hAnsiTheme="minorHAnsi" w:cstheme="minorBidi"/>
            <w:kern w:val="2"/>
            <w:sz w:val="22"/>
            <w:lang w:val="pl-PL" w:eastAsia="pl-PL"/>
            <w14:ligatures w14:val="standardContextual"/>
          </w:rPr>
          <w:tab/>
        </w:r>
        <w:r w:rsidR="002843A6" w:rsidRPr="00A74608">
          <w:rPr>
            <w:rStyle w:val="Hipercze"/>
          </w:rPr>
          <w:t>Applicant (KCP 1.1)</w:t>
        </w:r>
        <w:r w:rsidR="002843A6">
          <w:rPr>
            <w:webHidden/>
          </w:rPr>
          <w:tab/>
        </w:r>
        <w:r w:rsidR="002843A6">
          <w:rPr>
            <w:webHidden/>
          </w:rPr>
          <w:fldChar w:fldCharType="begin"/>
        </w:r>
        <w:r w:rsidR="002843A6">
          <w:rPr>
            <w:webHidden/>
          </w:rPr>
          <w:instrText xml:space="preserve"> PAGEREF _Toc171583125 \h </w:instrText>
        </w:r>
        <w:r w:rsidR="002843A6">
          <w:rPr>
            <w:webHidden/>
          </w:rPr>
        </w:r>
        <w:r w:rsidR="002843A6">
          <w:rPr>
            <w:webHidden/>
          </w:rPr>
          <w:fldChar w:fldCharType="separate"/>
        </w:r>
        <w:r w:rsidR="002843A6">
          <w:rPr>
            <w:webHidden/>
          </w:rPr>
          <w:t>4</w:t>
        </w:r>
        <w:r w:rsidR="002843A6">
          <w:rPr>
            <w:webHidden/>
          </w:rPr>
          <w:fldChar w:fldCharType="end"/>
        </w:r>
      </w:hyperlink>
    </w:p>
    <w:p w14:paraId="72DDBEE2" w14:textId="4AE21E46" w:rsidR="002843A6" w:rsidRDefault="00000000">
      <w:pPr>
        <w:pStyle w:val="Spistreci2"/>
        <w:rPr>
          <w:rFonts w:asciiTheme="minorHAnsi" w:eastAsiaTheme="minorEastAsia" w:hAnsiTheme="minorHAnsi" w:cstheme="minorBidi"/>
          <w:kern w:val="2"/>
          <w:sz w:val="22"/>
          <w:lang w:val="pl-PL" w:eastAsia="pl-PL"/>
          <w14:ligatures w14:val="standardContextual"/>
        </w:rPr>
      </w:pPr>
      <w:hyperlink w:anchor="_Toc171583126" w:history="1">
        <w:r w:rsidR="002843A6" w:rsidRPr="00A74608">
          <w:rPr>
            <w:rStyle w:val="Hipercze"/>
          </w:rPr>
          <w:t>1.2</w:t>
        </w:r>
        <w:r w:rsidR="002843A6">
          <w:rPr>
            <w:rFonts w:asciiTheme="minorHAnsi" w:eastAsiaTheme="minorEastAsia" w:hAnsiTheme="minorHAnsi" w:cstheme="minorBidi"/>
            <w:kern w:val="2"/>
            <w:sz w:val="22"/>
            <w:lang w:val="pl-PL" w:eastAsia="pl-PL"/>
            <w14:ligatures w14:val="standardContextual"/>
          </w:rPr>
          <w:tab/>
        </w:r>
        <w:r w:rsidR="002843A6" w:rsidRPr="00A74608">
          <w:rPr>
            <w:rStyle w:val="Hipercze"/>
          </w:rPr>
          <w:t>Producer of the plant protection product and of the active substances (KCP 1.2)</w:t>
        </w:r>
        <w:r w:rsidR="002843A6">
          <w:rPr>
            <w:webHidden/>
          </w:rPr>
          <w:tab/>
        </w:r>
        <w:r w:rsidR="002843A6">
          <w:rPr>
            <w:webHidden/>
          </w:rPr>
          <w:fldChar w:fldCharType="begin"/>
        </w:r>
        <w:r w:rsidR="002843A6">
          <w:rPr>
            <w:webHidden/>
          </w:rPr>
          <w:instrText xml:space="preserve"> PAGEREF _Toc171583126 \h </w:instrText>
        </w:r>
        <w:r w:rsidR="002843A6">
          <w:rPr>
            <w:webHidden/>
          </w:rPr>
        </w:r>
        <w:r w:rsidR="002843A6">
          <w:rPr>
            <w:webHidden/>
          </w:rPr>
          <w:fldChar w:fldCharType="separate"/>
        </w:r>
        <w:r w:rsidR="002843A6">
          <w:rPr>
            <w:webHidden/>
          </w:rPr>
          <w:t>4</w:t>
        </w:r>
        <w:r w:rsidR="002843A6">
          <w:rPr>
            <w:webHidden/>
          </w:rPr>
          <w:fldChar w:fldCharType="end"/>
        </w:r>
      </w:hyperlink>
    </w:p>
    <w:p w14:paraId="3FF0DB17" w14:textId="1A2AEA85" w:rsidR="002843A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71583127" w:history="1">
        <w:r w:rsidR="002843A6" w:rsidRPr="00A74608">
          <w:rPr>
            <w:rStyle w:val="Hipercze"/>
          </w:rPr>
          <w:t>1.2.1</w:t>
        </w:r>
        <w:r w:rsidR="002843A6">
          <w:rPr>
            <w:rFonts w:asciiTheme="minorHAnsi" w:eastAsiaTheme="minorEastAsia" w:hAnsiTheme="minorHAnsi" w:cstheme="minorBidi"/>
            <w:kern w:val="2"/>
            <w:sz w:val="22"/>
            <w:szCs w:val="22"/>
            <w:lang w:val="pl-PL" w:eastAsia="pl-PL"/>
            <w14:ligatures w14:val="standardContextual"/>
          </w:rPr>
          <w:tab/>
        </w:r>
        <w:r w:rsidR="002843A6" w:rsidRPr="00A74608">
          <w:rPr>
            <w:rStyle w:val="Hipercze"/>
          </w:rPr>
          <w:t>Producer of the preparation</w:t>
        </w:r>
        <w:r w:rsidR="002843A6">
          <w:rPr>
            <w:webHidden/>
          </w:rPr>
          <w:tab/>
        </w:r>
        <w:r w:rsidR="002843A6">
          <w:rPr>
            <w:webHidden/>
          </w:rPr>
          <w:fldChar w:fldCharType="begin"/>
        </w:r>
        <w:r w:rsidR="002843A6">
          <w:rPr>
            <w:webHidden/>
          </w:rPr>
          <w:instrText xml:space="preserve"> PAGEREF _Toc171583127 \h </w:instrText>
        </w:r>
        <w:r w:rsidR="002843A6">
          <w:rPr>
            <w:webHidden/>
          </w:rPr>
        </w:r>
        <w:r w:rsidR="002843A6">
          <w:rPr>
            <w:webHidden/>
          </w:rPr>
          <w:fldChar w:fldCharType="separate"/>
        </w:r>
        <w:r w:rsidR="002843A6">
          <w:rPr>
            <w:webHidden/>
          </w:rPr>
          <w:t>4</w:t>
        </w:r>
        <w:r w:rsidR="002843A6">
          <w:rPr>
            <w:webHidden/>
          </w:rPr>
          <w:fldChar w:fldCharType="end"/>
        </w:r>
      </w:hyperlink>
    </w:p>
    <w:p w14:paraId="1611C5EB" w14:textId="667048A2" w:rsidR="002843A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71583128" w:history="1">
        <w:r w:rsidR="002843A6" w:rsidRPr="00A74608">
          <w:rPr>
            <w:rStyle w:val="Hipercze"/>
          </w:rPr>
          <w:t>1.2.2</w:t>
        </w:r>
        <w:r w:rsidR="002843A6">
          <w:rPr>
            <w:rFonts w:asciiTheme="minorHAnsi" w:eastAsiaTheme="minorEastAsia" w:hAnsiTheme="minorHAnsi" w:cstheme="minorBidi"/>
            <w:kern w:val="2"/>
            <w:sz w:val="22"/>
            <w:szCs w:val="22"/>
            <w:lang w:val="pl-PL" w:eastAsia="pl-PL"/>
            <w14:ligatures w14:val="standardContextual"/>
          </w:rPr>
          <w:tab/>
        </w:r>
        <w:r w:rsidR="002843A6" w:rsidRPr="00A74608">
          <w:rPr>
            <w:rStyle w:val="Hipercze"/>
          </w:rPr>
          <w:t>Producer of the active substance</w:t>
        </w:r>
        <w:r w:rsidR="002843A6">
          <w:rPr>
            <w:webHidden/>
          </w:rPr>
          <w:tab/>
        </w:r>
        <w:r w:rsidR="002843A6">
          <w:rPr>
            <w:webHidden/>
          </w:rPr>
          <w:fldChar w:fldCharType="begin"/>
        </w:r>
        <w:r w:rsidR="002843A6">
          <w:rPr>
            <w:webHidden/>
          </w:rPr>
          <w:instrText xml:space="preserve"> PAGEREF _Toc171583128 \h </w:instrText>
        </w:r>
        <w:r w:rsidR="002843A6">
          <w:rPr>
            <w:webHidden/>
          </w:rPr>
        </w:r>
        <w:r w:rsidR="002843A6">
          <w:rPr>
            <w:webHidden/>
          </w:rPr>
          <w:fldChar w:fldCharType="separate"/>
        </w:r>
        <w:r w:rsidR="002843A6">
          <w:rPr>
            <w:webHidden/>
          </w:rPr>
          <w:t>4</w:t>
        </w:r>
        <w:r w:rsidR="002843A6">
          <w:rPr>
            <w:webHidden/>
          </w:rPr>
          <w:fldChar w:fldCharType="end"/>
        </w:r>
      </w:hyperlink>
    </w:p>
    <w:p w14:paraId="42E28391" w14:textId="38B7F335" w:rsidR="002843A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71583129" w:history="1">
        <w:r w:rsidR="002843A6" w:rsidRPr="00A74608">
          <w:rPr>
            <w:rStyle w:val="Hipercze"/>
          </w:rPr>
          <w:t>1.2.3</w:t>
        </w:r>
        <w:r w:rsidR="002843A6">
          <w:rPr>
            <w:rFonts w:asciiTheme="minorHAnsi" w:eastAsiaTheme="minorEastAsia" w:hAnsiTheme="minorHAnsi" w:cstheme="minorBidi"/>
            <w:kern w:val="2"/>
            <w:sz w:val="22"/>
            <w:szCs w:val="22"/>
            <w:lang w:val="pl-PL" w:eastAsia="pl-PL"/>
            <w14:ligatures w14:val="standardContextual"/>
          </w:rPr>
          <w:tab/>
        </w:r>
        <w:r w:rsidR="002843A6" w:rsidRPr="00A74608">
          <w:rPr>
            <w:rStyle w:val="Hipercze"/>
          </w:rPr>
          <w:t>Statement of purity (and detailed information on impurities) of the active substance</w:t>
        </w:r>
        <w:r w:rsidR="002843A6">
          <w:rPr>
            <w:webHidden/>
          </w:rPr>
          <w:tab/>
        </w:r>
        <w:r w:rsidR="002843A6">
          <w:rPr>
            <w:webHidden/>
          </w:rPr>
          <w:fldChar w:fldCharType="begin"/>
        </w:r>
        <w:r w:rsidR="002843A6">
          <w:rPr>
            <w:webHidden/>
          </w:rPr>
          <w:instrText xml:space="preserve"> PAGEREF _Toc171583129 \h </w:instrText>
        </w:r>
        <w:r w:rsidR="002843A6">
          <w:rPr>
            <w:webHidden/>
          </w:rPr>
        </w:r>
        <w:r w:rsidR="002843A6">
          <w:rPr>
            <w:webHidden/>
          </w:rPr>
          <w:fldChar w:fldCharType="separate"/>
        </w:r>
        <w:r w:rsidR="002843A6">
          <w:rPr>
            <w:webHidden/>
          </w:rPr>
          <w:t>5</w:t>
        </w:r>
        <w:r w:rsidR="002843A6">
          <w:rPr>
            <w:webHidden/>
          </w:rPr>
          <w:fldChar w:fldCharType="end"/>
        </w:r>
      </w:hyperlink>
    </w:p>
    <w:p w14:paraId="06DE1830" w14:textId="57C02BD1" w:rsidR="002843A6"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71583130" w:history="1">
        <w:r w:rsidR="002843A6" w:rsidRPr="00A74608">
          <w:rPr>
            <w:rStyle w:val="Hipercze"/>
            <w:lang w:val="en-GB"/>
          </w:rPr>
          <w:t>1.2.3.1</w:t>
        </w:r>
        <w:r w:rsidR="002843A6">
          <w:rPr>
            <w:rFonts w:asciiTheme="minorHAnsi" w:eastAsiaTheme="minorEastAsia" w:hAnsiTheme="minorHAnsi" w:cstheme="minorBidi"/>
            <w:kern w:val="2"/>
            <w:sz w:val="22"/>
            <w:szCs w:val="22"/>
            <w:lang w:val="pl-PL" w:eastAsia="pl-PL"/>
            <w14:ligatures w14:val="standardContextual"/>
          </w:rPr>
          <w:tab/>
        </w:r>
        <w:r w:rsidR="002843A6" w:rsidRPr="00A74608">
          <w:rPr>
            <w:rStyle w:val="Hipercze"/>
            <w:lang w:val="en-GB"/>
          </w:rPr>
          <w:t>Thiabendazole</w:t>
        </w:r>
        <w:r w:rsidR="002843A6">
          <w:rPr>
            <w:webHidden/>
          </w:rPr>
          <w:tab/>
        </w:r>
        <w:r w:rsidR="002843A6">
          <w:rPr>
            <w:webHidden/>
          </w:rPr>
          <w:fldChar w:fldCharType="begin"/>
        </w:r>
        <w:r w:rsidR="002843A6">
          <w:rPr>
            <w:webHidden/>
          </w:rPr>
          <w:instrText xml:space="preserve"> PAGEREF _Toc171583130 \h </w:instrText>
        </w:r>
        <w:r w:rsidR="002843A6">
          <w:rPr>
            <w:webHidden/>
          </w:rPr>
        </w:r>
        <w:r w:rsidR="002843A6">
          <w:rPr>
            <w:webHidden/>
          </w:rPr>
          <w:fldChar w:fldCharType="separate"/>
        </w:r>
        <w:r w:rsidR="002843A6">
          <w:rPr>
            <w:webHidden/>
          </w:rPr>
          <w:t>5</w:t>
        </w:r>
        <w:r w:rsidR="002843A6">
          <w:rPr>
            <w:webHidden/>
          </w:rPr>
          <w:fldChar w:fldCharType="end"/>
        </w:r>
      </w:hyperlink>
    </w:p>
    <w:p w14:paraId="115299FF" w14:textId="66CF2A45" w:rsidR="002843A6" w:rsidRDefault="00000000">
      <w:pPr>
        <w:pStyle w:val="Spistreci2"/>
        <w:rPr>
          <w:rFonts w:asciiTheme="minorHAnsi" w:eastAsiaTheme="minorEastAsia" w:hAnsiTheme="minorHAnsi" w:cstheme="minorBidi"/>
          <w:kern w:val="2"/>
          <w:sz w:val="22"/>
          <w:lang w:val="pl-PL" w:eastAsia="pl-PL"/>
          <w14:ligatures w14:val="standardContextual"/>
        </w:rPr>
      </w:pPr>
      <w:hyperlink w:anchor="_Toc171583131" w:history="1">
        <w:r w:rsidR="002843A6" w:rsidRPr="00A74608">
          <w:rPr>
            <w:rStyle w:val="Hipercze"/>
          </w:rPr>
          <w:t>1.3</w:t>
        </w:r>
        <w:r w:rsidR="002843A6">
          <w:rPr>
            <w:rFonts w:asciiTheme="minorHAnsi" w:eastAsiaTheme="minorEastAsia" w:hAnsiTheme="minorHAnsi" w:cstheme="minorBidi"/>
            <w:kern w:val="2"/>
            <w:sz w:val="22"/>
            <w:lang w:val="pl-PL" w:eastAsia="pl-PL"/>
            <w14:ligatures w14:val="standardContextual"/>
          </w:rPr>
          <w:tab/>
        </w:r>
        <w:r w:rsidR="002843A6" w:rsidRPr="00A74608">
          <w:rPr>
            <w:rStyle w:val="Hipercze"/>
          </w:rPr>
          <w:t>Trade names and producer’s development code numbers for the preparation (KCP 1.3)</w:t>
        </w:r>
        <w:r w:rsidR="002843A6">
          <w:rPr>
            <w:webHidden/>
          </w:rPr>
          <w:tab/>
        </w:r>
        <w:r w:rsidR="002843A6">
          <w:rPr>
            <w:webHidden/>
          </w:rPr>
          <w:fldChar w:fldCharType="begin"/>
        </w:r>
        <w:r w:rsidR="002843A6">
          <w:rPr>
            <w:webHidden/>
          </w:rPr>
          <w:instrText xml:space="preserve"> PAGEREF _Toc171583131 \h </w:instrText>
        </w:r>
        <w:r w:rsidR="002843A6">
          <w:rPr>
            <w:webHidden/>
          </w:rPr>
        </w:r>
        <w:r w:rsidR="002843A6">
          <w:rPr>
            <w:webHidden/>
          </w:rPr>
          <w:fldChar w:fldCharType="separate"/>
        </w:r>
        <w:r w:rsidR="002843A6">
          <w:rPr>
            <w:webHidden/>
          </w:rPr>
          <w:t>5</w:t>
        </w:r>
        <w:r w:rsidR="002843A6">
          <w:rPr>
            <w:webHidden/>
          </w:rPr>
          <w:fldChar w:fldCharType="end"/>
        </w:r>
      </w:hyperlink>
    </w:p>
    <w:p w14:paraId="28EA73BA" w14:textId="691AAFE8" w:rsidR="002843A6" w:rsidRDefault="00000000">
      <w:pPr>
        <w:pStyle w:val="Spistreci2"/>
        <w:rPr>
          <w:rFonts w:asciiTheme="minorHAnsi" w:eastAsiaTheme="minorEastAsia" w:hAnsiTheme="minorHAnsi" w:cstheme="minorBidi"/>
          <w:kern w:val="2"/>
          <w:sz w:val="22"/>
          <w:lang w:val="pl-PL" w:eastAsia="pl-PL"/>
          <w14:ligatures w14:val="standardContextual"/>
        </w:rPr>
      </w:pPr>
      <w:hyperlink w:anchor="_Toc171583132" w:history="1">
        <w:r w:rsidR="002843A6" w:rsidRPr="00A74608">
          <w:rPr>
            <w:rStyle w:val="Hipercze"/>
          </w:rPr>
          <w:t>1.4</w:t>
        </w:r>
        <w:r w:rsidR="002843A6">
          <w:rPr>
            <w:rFonts w:asciiTheme="minorHAnsi" w:eastAsiaTheme="minorEastAsia" w:hAnsiTheme="minorHAnsi" w:cstheme="minorBidi"/>
            <w:kern w:val="2"/>
            <w:sz w:val="22"/>
            <w:lang w:val="pl-PL" w:eastAsia="pl-PL"/>
            <w14:ligatures w14:val="standardContextual"/>
          </w:rPr>
          <w:tab/>
        </w:r>
        <w:r w:rsidR="002843A6" w:rsidRPr="00A74608">
          <w:rPr>
            <w:rStyle w:val="Hipercze"/>
          </w:rPr>
          <w:t>Detailed quantitative and qualitative information on the composition of the preparation (KCP 1.4)</w:t>
        </w:r>
        <w:r w:rsidR="002843A6">
          <w:rPr>
            <w:webHidden/>
          </w:rPr>
          <w:tab/>
        </w:r>
        <w:r w:rsidR="002843A6">
          <w:rPr>
            <w:webHidden/>
          </w:rPr>
          <w:fldChar w:fldCharType="begin"/>
        </w:r>
        <w:r w:rsidR="002843A6">
          <w:rPr>
            <w:webHidden/>
          </w:rPr>
          <w:instrText xml:space="preserve"> PAGEREF _Toc171583132 \h </w:instrText>
        </w:r>
        <w:r w:rsidR="002843A6">
          <w:rPr>
            <w:webHidden/>
          </w:rPr>
        </w:r>
        <w:r w:rsidR="002843A6">
          <w:rPr>
            <w:webHidden/>
          </w:rPr>
          <w:fldChar w:fldCharType="separate"/>
        </w:r>
        <w:r w:rsidR="002843A6">
          <w:rPr>
            <w:webHidden/>
          </w:rPr>
          <w:t>5</w:t>
        </w:r>
        <w:r w:rsidR="002843A6">
          <w:rPr>
            <w:webHidden/>
          </w:rPr>
          <w:fldChar w:fldCharType="end"/>
        </w:r>
      </w:hyperlink>
    </w:p>
    <w:p w14:paraId="456660DD" w14:textId="3DB9128F" w:rsidR="002843A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71583133" w:history="1">
        <w:r w:rsidR="002843A6" w:rsidRPr="00A74608">
          <w:rPr>
            <w:rStyle w:val="Hipercze"/>
          </w:rPr>
          <w:t>1.4.1</w:t>
        </w:r>
        <w:r w:rsidR="002843A6">
          <w:rPr>
            <w:rFonts w:asciiTheme="minorHAnsi" w:eastAsiaTheme="minorEastAsia" w:hAnsiTheme="minorHAnsi" w:cstheme="minorBidi"/>
            <w:kern w:val="2"/>
            <w:sz w:val="22"/>
            <w:szCs w:val="22"/>
            <w:lang w:val="pl-PL" w:eastAsia="pl-PL"/>
            <w14:ligatures w14:val="standardContextual"/>
          </w:rPr>
          <w:tab/>
        </w:r>
        <w:r w:rsidR="002843A6" w:rsidRPr="00A74608">
          <w:rPr>
            <w:rStyle w:val="Hipercze"/>
          </w:rPr>
          <w:t>Composition of the plant protection product (KCP 1.4.1)</w:t>
        </w:r>
        <w:r w:rsidR="002843A6">
          <w:rPr>
            <w:webHidden/>
          </w:rPr>
          <w:tab/>
        </w:r>
        <w:r w:rsidR="002843A6">
          <w:rPr>
            <w:webHidden/>
          </w:rPr>
          <w:fldChar w:fldCharType="begin"/>
        </w:r>
        <w:r w:rsidR="002843A6">
          <w:rPr>
            <w:webHidden/>
          </w:rPr>
          <w:instrText xml:space="preserve"> PAGEREF _Toc171583133 \h </w:instrText>
        </w:r>
        <w:r w:rsidR="002843A6">
          <w:rPr>
            <w:webHidden/>
          </w:rPr>
        </w:r>
        <w:r w:rsidR="002843A6">
          <w:rPr>
            <w:webHidden/>
          </w:rPr>
          <w:fldChar w:fldCharType="separate"/>
        </w:r>
        <w:r w:rsidR="002843A6">
          <w:rPr>
            <w:webHidden/>
          </w:rPr>
          <w:t>5</w:t>
        </w:r>
        <w:r w:rsidR="002843A6">
          <w:rPr>
            <w:webHidden/>
          </w:rPr>
          <w:fldChar w:fldCharType="end"/>
        </w:r>
      </w:hyperlink>
    </w:p>
    <w:p w14:paraId="039EE444" w14:textId="0F2F8013" w:rsidR="002843A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71583134" w:history="1">
        <w:r w:rsidR="002843A6" w:rsidRPr="00A74608">
          <w:rPr>
            <w:rStyle w:val="Hipercze"/>
          </w:rPr>
          <w:t>1.4.2</w:t>
        </w:r>
        <w:r w:rsidR="002843A6">
          <w:rPr>
            <w:rFonts w:asciiTheme="minorHAnsi" w:eastAsiaTheme="minorEastAsia" w:hAnsiTheme="minorHAnsi" w:cstheme="minorBidi"/>
            <w:kern w:val="2"/>
            <w:sz w:val="22"/>
            <w:szCs w:val="22"/>
            <w:lang w:val="pl-PL" w:eastAsia="pl-PL"/>
            <w14:ligatures w14:val="standardContextual"/>
          </w:rPr>
          <w:tab/>
        </w:r>
        <w:r w:rsidR="002843A6" w:rsidRPr="00A74608">
          <w:rPr>
            <w:rStyle w:val="Hipercze"/>
          </w:rPr>
          <w:t>Information on the active substance (KCP 1.4.2)</w:t>
        </w:r>
        <w:r w:rsidR="002843A6">
          <w:rPr>
            <w:webHidden/>
          </w:rPr>
          <w:tab/>
        </w:r>
        <w:r w:rsidR="002843A6">
          <w:rPr>
            <w:webHidden/>
          </w:rPr>
          <w:fldChar w:fldCharType="begin"/>
        </w:r>
        <w:r w:rsidR="002843A6">
          <w:rPr>
            <w:webHidden/>
          </w:rPr>
          <w:instrText xml:space="preserve"> PAGEREF _Toc171583134 \h </w:instrText>
        </w:r>
        <w:r w:rsidR="002843A6">
          <w:rPr>
            <w:webHidden/>
          </w:rPr>
        </w:r>
        <w:r w:rsidR="002843A6">
          <w:rPr>
            <w:webHidden/>
          </w:rPr>
          <w:fldChar w:fldCharType="separate"/>
        </w:r>
        <w:r w:rsidR="002843A6">
          <w:rPr>
            <w:webHidden/>
          </w:rPr>
          <w:t>5</w:t>
        </w:r>
        <w:r w:rsidR="002843A6">
          <w:rPr>
            <w:webHidden/>
          </w:rPr>
          <w:fldChar w:fldCharType="end"/>
        </w:r>
      </w:hyperlink>
    </w:p>
    <w:p w14:paraId="01A7C05A" w14:textId="383A2782" w:rsidR="002843A6"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71583135" w:history="1">
        <w:r w:rsidR="002843A6" w:rsidRPr="00A74608">
          <w:rPr>
            <w:rStyle w:val="Hipercze"/>
          </w:rPr>
          <w:t>1.4.3</w:t>
        </w:r>
        <w:r w:rsidR="002843A6">
          <w:rPr>
            <w:rFonts w:asciiTheme="minorHAnsi" w:eastAsiaTheme="minorEastAsia" w:hAnsiTheme="minorHAnsi" w:cstheme="minorBidi"/>
            <w:kern w:val="2"/>
            <w:sz w:val="22"/>
            <w:szCs w:val="22"/>
            <w:lang w:val="pl-PL" w:eastAsia="pl-PL"/>
            <w14:ligatures w14:val="standardContextual"/>
          </w:rPr>
          <w:tab/>
        </w:r>
        <w:r w:rsidR="002843A6" w:rsidRPr="00A74608">
          <w:rPr>
            <w:rStyle w:val="Hipercze"/>
          </w:rPr>
          <w:t>Information on safeners, synergists and co-formulants (KCP 1.4.3)</w:t>
        </w:r>
        <w:r w:rsidR="002843A6">
          <w:rPr>
            <w:webHidden/>
          </w:rPr>
          <w:tab/>
        </w:r>
        <w:r w:rsidR="002843A6">
          <w:rPr>
            <w:webHidden/>
          </w:rPr>
          <w:fldChar w:fldCharType="begin"/>
        </w:r>
        <w:r w:rsidR="002843A6">
          <w:rPr>
            <w:webHidden/>
          </w:rPr>
          <w:instrText xml:space="preserve"> PAGEREF _Toc171583135 \h </w:instrText>
        </w:r>
        <w:r w:rsidR="002843A6">
          <w:rPr>
            <w:webHidden/>
          </w:rPr>
        </w:r>
        <w:r w:rsidR="002843A6">
          <w:rPr>
            <w:webHidden/>
          </w:rPr>
          <w:fldChar w:fldCharType="separate"/>
        </w:r>
        <w:r w:rsidR="002843A6">
          <w:rPr>
            <w:webHidden/>
          </w:rPr>
          <w:t>5</w:t>
        </w:r>
        <w:r w:rsidR="002843A6">
          <w:rPr>
            <w:webHidden/>
          </w:rPr>
          <w:fldChar w:fldCharType="end"/>
        </w:r>
      </w:hyperlink>
    </w:p>
    <w:p w14:paraId="1B8AE04A" w14:textId="6469F1A9" w:rsidR="002843A6" w:rsidRDefault="00000000">
      <w:pPr>
        <w:pStyle w:val="Spistreci2"/>
        <w:rPr>
          <w:rFonts w:asciiTheme="minorHAnsi" w:eastAsiaTheme="minorEastAsia" w:hAnsiTheme="minorHAnsi" w:cstheme="minorBidi"/>
          <w:kern w:val="2"/>
          <w:sz w:val="22"/>
          <w:lang w:val="pl-PL" w:eastAsia="pl-PL"/>
          <w14:ligatures w14:val="standardContextual"/>
        </w:rPr>
      </w:pPr>
      <w:hyperlink w:anchor="_Toc171583136" w:history="1">
        <w:r w:rsidR="002843A6" w:rsidRPr="00A74608">
          <w:rPr>
            <w:rStyle w:val="Hipercze"/>
          </w:rPr>
          <w:t>1.5</w:t>
        </w:r>
        <w:r w:rsidR="002843A6">
          <w:rPr>
            <w:rFonts w:asciiTheme="minorHAnsi" w:eastAsiaTheme="minorEastAsia" w:hAnsiTheme="minorHAnsi" w:cstheme="minorBidi"/>
            <w:kern w:val="2"/>
            <w:sz w:val="22"/>
            <w:lang w:val="pl-PL" w:eastAsia="pl-PL"/>
            <w14:ligatures w14:val="standardContextual"/>
          </w:rPr>
          <w:tab/>
        </w:r>
        <w:r w:rsidR="002843A6" w:rsidRPr="00A74608">
          <w:rPr>
            <w:rStyle w:val="Hipercze"/>
          </w:rPr>
          <w:t>Type and code of the plant protection product (KCP 1.5)</w:t>
        </w:r>
        <w:r w:rsidR="002843A6">
          <w:rPr>
            <w:webHidden/>
          </w:rPr>
          <w:tab/>
        </w:r>
        <w:r w:rsidR="002843A6">
          <w:rPr>
            <w:webHidden/>
          </w:rPr>
          <w:fldChar w:fldCharType="begin"/>
        </w:r>
        <w:r w:rsidR="002843A6">
          <w:rPr>
            <w:webHidden/>
          </w:rPr>
          <w:instrText xml:space="preserve"> PAGEREF _Toc171583136 \h </w:instrText>
        </w:r>
        <w:r w:rsidR="002843A6">
          <w:rPr>
            <w:webHidden/>
          </w:rPr>
        </w:r>
        <w:r w:rsidR="002843A6">
          <w:rPr>
            <w:webHidden/>
          </w:rPr>
          <w:fldChar w:fldCharType="separate"/>
        </w:r>
        <w:r w:rsidR="002843A6">
          <w:rPr>
            <w:webHidden/>
          </w:rPr>
          <w:t>6</w:t>
        </w:r>
        <w:r w:rsidR="002843A6">
          <w:rPr>
            <w:webHidden/>
          </w:rPr>
          <w:fldChar w:fldCharType="end"/>
        </w:r>
      </w:hyperlink>
    </w:p>
    <w:p w14:paraId="39CB3513" w14:textId="5B7DD308" w:rsidR="002843A6" w:rsidRDefault="00000000">
      <w:pPr>
        <w:pStyle w:val="Spistreci2"/>
        <w:rPr>
          <w:rFonts w:asciiTheme="minorHAnsi" w:eastAsiaTheme="minorEastAsia" w:hAnsiTheme="minorHAnsi" w:cstheme="minorBidi"/>
          <w:kern w:val="2"/>
          <w:sz w:val="22"/>
          <w:lang w:val="pl-PL" w:eastAsia="pl-PL"/>
          <w14:ligatures w14:val="standardContextual"/>
        </w:rPr>
      </w:pPr>
      <w:hyperlink w:anchor="_Toc171583137" w:history="1">
        <w:r w:rsidR="002843A6" w:rsidRPr="00A74608">
          <w:rPr>
            <w:rStyle w:val="Hipercze"/>
          </w:rPr>
          <w:t>1.6</w:t>
        </w:r>
        <w:r w:rsidR="002843A6">
          <w:rPr>
            <w:rFonts w:asciiTheme="minorHAnsi" w:eastAsiaTheme="minorEastAsia" w:hAnsiTheme="minorHAnsi" w:cstheme="minorBidi"/>
            <w:kern w:val="2"/>
            <w:sz w:val="22"/>
            <w:lang w:val="pl-PL" w:eastAsia="pl-PL"/>
            <w14:ligatures w14:val="standardContextual"/>
          </w:rPr>
          <w:tab/>
        </w:r>
        <w:r w:rsidR="002843A6" w:rsidRPr="00A74608">
          <w:rPr>
            <w:rStyle w:val="Hipercze"/>
          </w:rPr>
          <w:t>Function (KCP 1.6)</w:t>
        </w:r>
        <w:r w:rsidR="002843A6">
          <w:rPr>
            <w:webHidden/>
          </w:rPr>
          <w:tab/>
        </w:r>
        <w:r w:rsidR="002843A6">
          <w:rPr>
            <w:webHidden/>
          </w:rPr>
          <w:fldChar w:fldCharType="begin"/>
        </w:r>
        <w:r w:rsidR="002843A6">
          <w:rPr>
            <w:webHidden/>
          </w:rPr>
          <w:instrText xml:space="preserve"> PAGEREF _Toc171583137 \h </w:instrText>
        </w:r>
        <w:r w:rsidR="002843A6">
          <w:rPr>
            <w:webHidden/>
          </w:rPr>
        </w:r>
        <w:r w:rsidR="002843A6">
          <w:rPr>
            <w:webHidden/>
          </w:rPr>
          <w:fldChar w:fldCharType="separate"/>
        </w:r>
        <w:r w:rsidR="002843A6">
          <w:rPr>
            <w:webHidden/>
          </w:rPr>
          <w:t>6</w:t>
        </w:r>
        <w:r w:rsidR="002843A6">
          <w:rPr>
            <w:webHidden/>
          </w:rPr>
          <w:fldChar w:fldCharType="end"/>
        </w:r>
      </w:hyperlink>
    </w:p>
    <w:p w14:paraId="43BFF61A" w14:textId="650238F3" w:rsidR="002843A6"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71583138" w:history="1">
        <w:r w:rsidR="002843A6" w:rsidRPr="00A74608">
          <w:rPr>
            <w:rStyle w:val="Hipercze"/>
          </w:rPr>
          <w:t>2</w:t>
        </w:r>
        <w:r w:rsidR="002843A6">
          <w:rPr>
            <w:rFonts w:asciiTheme="minorHAnsi" w:eastAsiaTheme="minorEastAsia" w:hAnsiTheme="minorHAnsi" w:cstheme="minorBidi"/>
            <w:b w:val="0"/>
            <w:kern w:val="2"/>
            <w:sz w:val="22"/>
            <w:szCs w:val="22"/>
            <w:lang w:val="pl-PL" w:eastAsia="pl-PL"/>
            <w14:ligatures w14:val="standardContextual"/>
          </w:rPr>
          <w:tab/>
        </w:r>
        <w:r w:rsidR="002843A6" w:rsidRPr="00A74608">
          <w:rPr>
            <w:rStyle w:val="Hipercze"/>
          </w:rPr>
          <w:t>Section 2: Physical, chemical and technical properties of the plant protection product</w:t>
        </w:r>
        <w:r w:rsidR="002843A6">
          <w:rPr>
            <w:webHidden/>
          </w:rPr>
          <w:tab/>
        </w:r>
        <w:r w:rsidR="002843A6">
          <w:rPr>
            <w:webHidden/>
          </w:rPr>
          <w:fldChar w:fldCharType="begin"/>
        </w:r>
        <w:r w:rsidR="002843A6">
          <w:rPr>
            <w:webHidden/>
          </w:rPr>
          <w:instrText xml:space="preserve"> PAGEREF _Toc171583138 \h </w:instrText>
        </w:r>
        <w:r w:rsidR="002843A6">
          <w:rPr>
            <w:webHidden/>
          </w:rPr>
        </w:r>
        <w:r w:rsidR="002843A6">
          <w:rPr>
            <w:webHidden/>
          </w:rPr>
          <w:fldChar w:fldCharType="separate"/>
        </w:r>
        <w:r w:rsidR="002843A6">
          <w:rPr>
            <w:webHidden/>
          </w:rPr>
          <w:t>7</w:t>
        </w:r>
        <w:r w:rsidR="002843A6">
          <w:rPr>
            <w:webHidden/>
          </w:rPr>
          <w:fldChar w:fldCharType="end"/>
        </w:r>
      </w:hyperlink>
    </w:p>
    <w:p w14:paraId="36511DA9" w14:textId="1800D1F3" w:rsidR="002843A6"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71583139" w:history="1">
        <w:r w:rsidR="002843A6" w:rsidRPr="00A74608">
          <w:rPr>
            <w:rStyle w:val="Hipercze"/>
          </w:rPr>
          <w:t>3</w:t>
        </w:r>
        <w:r w:rsidR="002843A6">
          <w:rPr>
            <w:rFonts w:asciiTheme="minorHAnsi" w:eastAsiaTheme="minorEastAsia" w:hAnsiTheme="minorHAnsi" w:cstheme="minorBidi"/>
            <w:b w:val="0"/>
            <w:kern w:val="2"/>
            <w:sz w:val="22"/>
            <w:szCs w:val="22"/>
            <w:lang w:val="pl-PL" w:eastAsia="pl-PL"/>
            <w14:ligatures w14:val="standardContextual"/>
          </w:rPr>
          <w:tab/>
        </w:r>
        <w:r w:rsidR="002843A6" w:rsidRPr="00A74608">
          <w:rPr>
            <w:rStyle w:val="Hipercze"/>
          </w:rPr>
          <w:t>Section 3 is presented as a separate document</w:t>
        </w:r>
        <w:r w:rsidR="002843A6">
          <w:rPr>
            <w:webHidden/>
          </w:rPr>
          <w:tab/>
        </w:r>
        <w:r w:rsidR="002843A6">
          <w:rPr>
            <w:webHidden/>
          </w:rPr>
          <w:fldChar w:fldCharType="begin"/>
        </w:r>
        <w:r w:rsidR="002843A6">
          <w:rPr>
            <w:webHidden/>
          </w:rPr>
          <w:instrText xml:space="preserve"> PAGEREF _Toc171583139 \h </w:instrText>
        </w:r>
        <w:r w:rsidR="002843A6">
          <w:rPr>
            <w:webHidden/>
          </w:rPr>
        </w:r>
        <w:r w:rsidR="002843A6">
          <w:rPr>
            <w:webHidden/>
          </w:rPr>
          <w:fldChar w:fldCharType="separate"/>
        </w:r>
        <w:r w:rsidR="002843A6">
          <w:rPr>
            <w:webHidden/>
          </w:rPr>
          <w:t>19</w:t>
        </w:r>
        <w:r w:rsidR="002843A6">
          <w:rPr>
            <w:webHidden/>
          </w:rPr>
          <w:fldChar w:fldCharType="end"/>
        </w:r>
      </w:hyperlink>
    </w:p>
    <w:p w14:paraId="60EBAA8B" w14:textId="24D6F7F2" w:rsidR="002843A6"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71583140" w:history="1">
        <w:r w:rsidR="002843A6" w:rsidRPr="00A74608">
          <w:rPr>
            <w:rStyle w:val="Hipercze"/>
          </w:rPr>
          <w:t>4</w:t>
        </w:r>
        <w:r w:rsidR="002843A6">
          <w:rPr>
            <w:rFonts w:asciiTheme="minorHAnsi" w:eastAsiaTheme="minorEastAsia" w:hAnsiTheme="minorHAnsi" w:cstheme="minorBidi"/>
            <w:b w:val="0"/>
            <w:kern w:val="2"/>
            <w:sz w:val="22"/>
            <w:szCs w:val="22"/>
            <w:lang w:val="pl-PL" w:eastAsia="pl-PL"/>
            <w14:ligatures w14:val="standardContextual"/>
          </w:rPr>
          <w:tab/>
        </w:r>
        <w:r w:rsidR="002843A6" w:rsidRPr="00A74608">
          <w:rPr>
            <w:rStyle w:val="Hipercze"/>
          </w:rPr>
          <w:t>Section 4: Further information on the plant protection product</w:t>
        </w:r>
        <w:r w:rsidR="002843A6">
          <w:rPr>
            <w:webHidden/>
          </w:rPr>
          <w:tab/>
        </w:r>
        <w:r w:rsidR="002843A6">
          <w:rPr>
            <w:webHidden/>
          </w:rPr>
          <w:fldChar w:fldCharType="begin"/>
        </w:r>
        <w:r w:rsidR="002843A6">
          <w:rPr>
            <w:webHidden/>
          </w:rPr>
          <w:instrText xml:space="preserve"> PAGEREF _Toc171583140 \h </w:instrText>
        </w:r>
        <w:r w:rsidR="002843A6">
          <w:rPr>
            <w:webHidden/>
          </w:rPr>
        </w:r>
        <w:r w:rsidR="002843A6">
          <w:rPr>
            <w:webHidden/>
          </w:rPr>
          <w:fldChar w:fldCharType="separate"/>
        </w:r>
        <w:r w:rsidR="002843A6">
          <w:rPr>
            <w:webHidden/>
          </w:rPr>
          <w:t>20</w:t>
        </w:r>
        <w:r w:rsidR="002843A6">
          <w:rPr>
            <w:webHidden/>
          </w:rPr>
          <w:fldChar w:fldCharType="end"/>
        </w:r>
      </w:hyperlink>
    </w:p>
    <w:p w14:paraId="4BFA81A5" w14:textId="26BE7274" w:rsidR="002843A6" w:rsidRDefault="00000000">
      <w:pPr>
        <w:pStyle w:val="Spistreci2"/>
        <w:rPr>
          <w:rFonts w:asciiTheme="minorHAnsi" w:eastAsiaTheme="minorEastAsia" w:hAnsiTheme="minorHAnsi" w:cstheme="minorBidi"/>
          <w:kern w:val="2"/>
          <w:sz w:val="22"/>
          <w:lang w:val="pl-PL" w:eastAsia="pl-PL"/>
          <w14:ligatures w14:val="standardContextual"/>
        </w:rPr>
      </w:pPr>
      <w:hyperlink w:anchor="_Toc171583141" w:history="1">
        <w:r w:rsidR="002843A6" w:rsidRPr="00A74608">
          <w:rPr>
            <w:rStyle w:val="Hipercze"/>
          </w:rPr>
          <w:t>4.1</w:t>
        </w:r>
        <w:r w:rsidR="002843A6">
          <w:rPr>
            <w:rFonts w:asciiTheme="minorHAnsi" w:eastAsiaTheme="minorEastAsia" w:hAnsiTheme="minorHAnsi" w:cstheme="minorBidi"/>
            <w:kern w:val="2"/>
            <w:sz w:val="22"/>
            <w:lang w:val="pl-PL" w:eastAsia="pl-PL"/>
            <w14:ligatures w14:val="standardContextual"/>
          </w:rPr>
          <w:tab/>
        </w:r>
        <w:r w:rsidR="002843A6" w:rsidRPr="00A74608">
          <w:rPr>
            <w:rStyle w:val="Hipercze"/>
          </w:rPr>
          <w:t>Packaging and Compatibility with the Preparation (KCP 4.4)</w:t>
        </w:r>
        <w:r w:rsidR="002843A6">
          <w:rPr>
            <w:webHidden/>
          </w:rPr>
          <w:tab/>
        </w:r>
        <w:r w:rsidR="002843A6">
          <w:rPr>
            <w:webHidden/>
          </w:rPr>
          <w:fldChar w:fldCharType="begin"/>
        </w:r>
        <w:r w:rsidR="002843A6">
          <w:rPr>
            <w:webHidden/>
          </w:rPr>
          <w:instrText xml:space="preserve"> PAGEREF _Toc171583141 \h </w:instrText>
        </w:r>
        <w:r w:rsidR="002843A6">
          <w:rPr>
            <w:webHidden/>
          </w:rPr>
        </w:r>
        <w:r w:rsidR="002843A6">
          <w:rPr>
            <w:webHidden/>
          </w:rPr>
          <w:fldChar w:fldCharType="separate"/>
        </w:r>
        <w:r w:rsidR="002843A6">
          <w:rPr>
            <w:webHidden/>
          </w:rPr>
          <w:t>20</w:t>
        </w:r>
        <w:r w:rsidR="002843A6">
          <w:rPr>
            <w:webHidden/>
          </w:rPr>
          <w:fldChar w:fldCharType="end"/>
        </w:r>
      </w:hyperlink>
    </w:p>
    <w:p w14:paraId="644C670A" w14:textId="5A31F647" w:rsidR="002843A6"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71583142" w:history="1">
        <w:r w:rsidR="002843A6" w:rsidRPr="00A74608">
          <w:rPr>
            <w:rStyle w:val="Hipercze"/>
          </w:rPr>
          <w:t>Appendix 1</w:t>
        </w:r>
        <w:r w:rsidR="002843A6">
          <w:rPr>
            <w:rFonts w:asciiTheme="minorHAnsi" w:eastAsiaTheme="minorEastAsia" w:hAnsiTheme="minorHAnsi" w:cstheme="minorBidi"/>
            <w:b w:val="0"/>
            <w:kern w:val="2"/>
            <w:sz w:val="22"/>
            <w:szCs w:val="22"/>
            <w:lang w:val="pl-PL" w:eastAsia="pl-PL"/>
            <w14:ligatures w14:val="standardContextual"/>
          </w:rPr>
          <w:tab/>
        </w:r>
        <w:r w:rsidR="002843A6" w:rsidRPr="00A74608">
          <w:rPr>
            <w:rStyle w:val="Hipercze"/>
          </w:rPr>
          <w:t>Lists of data considered in support of the evaluation</w:t>
        </w:r>
        <w:r w:rsidR="002843A6">
          <w:rPr>
            <w:webHidden/>
          </w:rPr>
          <w:tab/>
        </w:r>
        <w:r w:rsidR="002843A6">
          <w:rPr>
            <w:webHidden/>
          </w:rPr>
          <w:fldChar w:fldCharType="begin"/>
        </w:r>
        <w:r w:rsidR="002843A6">
          <w:rPr>
            <w:webHidden/>
          </w:rPr>
          <w:instrText xml:space="preserve"> PAGEREF _Toc171583142 \h </w:instrText>
        </w:r>
        <w:r w:rsidR="002843A6">
          <w:rPr>
            <w:webHidden/>
          </w:rPr>
        </w:r>
        <w:r w:rsidR="002843A6">
          <w:rPr>
            <w:webHidden/>
          </w:rPr>
          <w:fldChar w:fldCharType="separate"/>
        </w:r>
        <w:r w:rsidR="002843A6">
          <w:rPr>
            <w:webHidden/>
          </w:rPr>
          <w:t>21</w:t>
        </w:r>
        <w:r w:rsidR="002843A6">
          <w:rPr>
            <w:webHidden/>
          </w:rPr>
          <w:fldChar w:fldCharType="end"/>
        </w:r>
      </w:hyperlink>
    </w:p>
    <w:p w14:paraId="6219CB24" w14:textId="16B2E4A2" w:rsidR="002843A6"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71583143" w:history="1">
        <w:r w:rsidR="002843A6" w:rsidRPr="00A74608">
          <w:rPr>
            <w:rStyle w:val="Hipercze"/>
          </w:rPr>
          <w:t>Appendix 2</w:t>
        </w:r>
        <w:r w:rsidR="002843A6">
          <w:rPr>
            <w:rFonts w:asciiTheme="minorHAnsi" w:eastAsiaTheme="minorEastAsia" w:hAnsiTheme="minorHAnsi" w:cstheme="minorBidi"/>
            <w:b w:val="0"/>
            <w:kern w:val="2"/>
            <w:sz w:val="22"/>
            <w:szCs w:val="22"/>
            <w:lang w:val="pl-PL" w:eastAsia="pl-PL"/>
            <w14:ligatures w14:val="standardContextual"/>
          </w:rPr>
          <w:tab/>
        </w:r>
        <w:r w:rsidR="002843A6" w:rsidRPr="00A74608">
          <w:rPr>
            <w:rStyle w:val="Hipercze"/>
          </w:rPr>
          <w:t>Additional data on the physical, chemical and technical properties of the active substance</w:t>
        </w:r>
        <w:r w:rsidR="002843A6">
          <w:rPr>
            <w:webHidden/>
          </w:rPr>
          <w:tab/>
        </w:r>
        <w:r w:rsidR="002843A6">
          <w:rPr>
            <w:webHidden/>
          </w:rPr>
          <w:fldChar w:fldCharType="begin"/>
        </w:r>
        <w:r w:rsidR="002843A6">
          <w:rPr>
            <w:webHidden/>
          </w:rPr>
          <w:instrText xml:space="preserve"> PAGEREF _Toc171583143 \h </w:instrText>
        </w:r>
        <w:r w:rsidR="002843A6">
          <w:rPr>
            <w:webHidden/>
          </w:rPr>
        </w:r>
        <w:r w:rsidR="002843A6">
          <w:rPr>
            <w:webHidden/>
          </w:rPr>
          <w:fldChar w:fldCharType="separate"/>
        </w:r>
        <w:r w:rsidR="002843A6">
          <w:rPr>
            <w:webHidden/>
          </w:rPr>
          <w:t>24</w:t>
        </w:r>
        <w:r w:rsidR="002843A6">
          <w:rPr>
            <w:webHidden/>
          </w:rPr>
          <w:fldChar w:fldCharType="end"/>
        </w:r>
      </w:hyperlink>
    </w:p>
    <w:p w14:paraId="1292FC1F" w14:textId="030F9584" w:rsidR="002843A6" w:rsidRDefault="00000000">
      <w:pPr>
        <w:pStyle w:val="Spistreci2"/>
        <w:rPr>
          <w:rFonts w:asciiTheme="minorHAnsi" w:eastAsiaTheme="minorEastAsia" w:hAnsiTheme="minorHAnsi" w:cstheme="minorBidi"/>
          <w:kern w:val="2"/>
          <w:sz w:val="22"/>
          <w:lang w:val="pl-PL" w:eastAsia="pl-PL"/>
          <w14:ligatures w14:val="standardContextual"/>
        </w:rPr>
      </w:pPr>
      <w:hyperlink w:anchor="_Toc171583144" w:history="1">
        <w:r w:rsidR="002843A6" w:rsidRPr="00A74608">
          <w:rPr>
            <w:rStyle w:val="Hipercze"/>
          </w:rPr>
          <w:t>A 2.1</w:t>
        </w:r>
        <w:r w:rsidR="002843A6">
          <w:rPr>
            <w:rFonts w:asciiTheme="minorHAnsi" w:eastAsiaTheme="minorEastAsia" w:hAnsiTheme="minorHAnsi" w:cstheme="minorBidi"/>
            <w:kern w:val="2"/>
            <w:sz w:val="22"/>
            <w:lang w:val="pl-PL" w:eastAsia="pl-PL"/>
            <w14:ligatures w14:val="standardContextual"/>
          </w:rPr>
          <w:tab/>
        </w:r>
        <w:r w:rsidR="002843A6" w:rsidRPr="00A74608">
          <w:rPr>
            <w:rStyle w:val="Hipercze"/>
          </w:rPr>
          <w:t>Thiabendazole</w:t>
        </w:r>
        <w:r w:rsidR="002843A6">
          <w:rPr>
            <w:webHidden/>
          </w:rPr>
          <w:tab/>
        </w:r>
        <w:r w:rsidR="002843A6">
          <w:rPr>
            <w:webHidden/>
          </w:rPr>
          <w:fldChar w:fldCharType="begin"/>
        </w:r>
        <w:r w:rsidR="002843A6">
          <w:rPr>
            <w:webHidden/>
          </w:rPr>
          <w:instrText xml:space="preserve"> PAGEREF _Toc171583144 \h </w:instrText>
        </w:r>
        <w:r w:rsidR="002843A6">
          <w:rPr>
            <w:webHidden/>
          </w:rPr>
        </w:r>
        <w:r w:rsidR="002843A6">
          <w:rPr>
            <w:webHidden/>
          </w:rPr>
          <w:fldChar w:fldCharType="separate"/>
        </w:r>
        <w:r w:rsidR="002843A6">
          <w:rPr>
            <w:webHidden/>
          </w:rPr>
          <w:t>24</w:t>
        </w:r>
        <w:r w:rsidR="002843A6">
          <w:rPr>
            <w:webHidden/>
          </w:rPr>
          <w:fldChar w:fldCharType="end"/>
        </w:r>
      </w:hyperlink>
    </w:p>
    <w:p w14:paraId="64468D77" w14:textId="2BDEF526" w:rsidR="00C87689" w:rsidRPr="002A5C62" w:rsidRDefault="00E22A91" w:rsidP="005C6EFD">
      <w:pPr>
        <w:pStyle w:val="RepStandard"/>
      </w:pPr>
      <w:r>
        <w:fldChar w:fldCharType="end"/>
      </w:r>
    </w:p>
    <w:p w14:paraId="01ADE9CC" w14:textId="77777777" w:rsidR="007000DA" w:rsidRPr="002A5C62" w:rsidRDefault="007000DA" w:rsidP="005C6EFD">
      <w:pPr>
        <w:pStyle w:val="RepStandard"/>
        <w:sectPr w:rsidR="007000DA" w:rsidRPr="002A5C62" w:rsidSect="00882C1C">
          <w:pgSz w:w="11906" w:h="16838" w:code="9"/>
          <w:pgMar w:top="1417" w:right="1134" w:bottom="1134" w:left="1417" w:header="709" w:footer="142" w:gutter="0"/>
          <w:pgNumType w:chapSep="period"/>
          <w:cols w:space="708"/>
          <w:docGrid w:linePitch="360"/>
        </w:sectPr>
      </w:pPr>
    </w:p>
    <w:p w14:paraId="07EEE93D" w14:textId="77777777" w:rsidR="000D359E" w:rsidRDefault="000D359E" w:rsidP="005C6EFD">
      <w:pPr>
        <w:pStyle w:val="RepStandard"/>
      </w:pPr>
      <w:bookmarkStart w:id="2" w:name="_Toc20556829"/>
      <w:bookmarkStart w:id="3" w:name="_Toc85530686"/>
      <w:bookmarkStart w:id="4" w:name="_Toc483816171"/>
      <w:bookmarkStart w:id="5" w:name="_Toc9990192"/>
    </w:p>
    <w:p w14:paraId="7376907E" w14:textId="77777777" w:rsidR="00057306" w:rsidRPr="001D3773" w:rsidRDefault="00057306" w:rsidP="005C6EFD">
      <w:pPr>
        <w:pStyle w:val="RepStandard"/>
      </w:pPr>
      <w:r w:rsidRPr="002A5C62">
        <w:t xml:space="preserve">Sufficient data on identity, physical and chemical properties and other information are </w:t>
      </w:r>
      <w:r w:rsidR="004F1912" w:rsidRPr="009F5D2C">
        <w:rPr>
          <w:strike/>
          <w:highlight w:val="cyan"/>
        </w:rPr>
        <w:fldChar w:fldCharType="begin">
          <w:ffData>
            <w:name w:val=""/>
            <w:enabled/>
            <w:calcOnExit w:val="0"/>
            <w:textInput>
              <w:default w:val="not"/>
            </w:textInput>
          </w:ffData>
        </w:fldChar>
      </w:r>
      <w:r w:rsidR="004F1912" w:rsidRPr="009F5D2C">
        <w:rPr>
          <w:strike/>
          <w:highlight w:val="cyan"/>
        </w:rPr>
        <w:instrText xml:space="preserve"> FORMTEXT </w:instrText>
      </w:r>
      <w:r w:rsidR="004F1912" w:rsidRPr="009F5D2C">
        <w:rPr>
          <w:strike/>
          <w:highlight w:val="cyan"/>
        </w:rPr>
      </w:r>
      <w:r w:rsidR="004F1912" w:rsidRPr="009F5D2C">
        <w:rPr>
          <w:strike/>
          <w:highlight w:val="cyan"/>
        </w:rPr>
        <w:fldChar w:fldCharType="separate"/>
      </w:r>
      <w:r w:rsidR="008C148D" w:rsidRPr="009F5D2C">
        <w:rPr>
          <w:strike/>
          <w:noProof/>
          <w:highlight w:val="cyan"/>
        </w:rPr>
        <w:t>not</w:t>
      </w:r>
      <w:r w:rsidR="004F1912" w:rsidRPr="009F5D2C">
        <w:rPr>
          <w:strike/>
          <w:highlight w:val="cyan"/>
        </w:rPr>
        <w:fldChar w:fldCharType="end"/>
      </w:r>
      <w:r w:rsidRPr="002A5C62">
        <w:t xml:space="preserve"> available for </w:t>
      </w:r>
      <w:r w:rsidRPr="001D3773">
        <w:t>the plant protection product and the contained technical active substance(s).</w:t>
      </w:r>
    </w:p>
    <w:p w14:paraId="26921F9C" w14:textId="77777777" w:rsidR="005C6EFD" w:rsidRPr="001D3773" w:rsidRDefault="005C6EFD" w:rsidP="005C6EFD">
      <w:pPr>
        <w:pStyle w:val="RepStandard"/>
      </w:pPr>
    </w:p>
    <w:p w14:paraId="4ED37950" w14:textId="77777777" w:rsidR="005C6EFD" w:rsidRPr="001D3773" w:rsidRDefault="005C6EFD" w:rsidP="005C6EFD">
      <w:pPr>
        <w:pStyle w:val="RepStandard"/>
      </w:pPr>
      <w:r w:rsidRPr="001D3773">
        <w:t>Noticed data gaps are:</w:t>
      </w:r>
      <w:r w:rsidR="00700B2F">
        <w:t xml:space="preserve"> </w:t>
      </w:r>
      <w:r w:rsidR="00700B2F" w:rsidRPr="00700B2F">
        <w:rPr>
          <w:shd w:val="clear" w:color="auto" w:fill="00B050"/>
        </w:rPr>
        <w:t>none</w:t>
      </w:r>
    </w:p>
    <w:p w14:paraId="21E1E382" w14:textId="77777777" w:rsidR="005C6EFD" w:rsidRPr="00D526E6" w:rsidRDefault="005A7F78" w:rsidP="00700B2F">
      <w:pPr>
        <w:pStyle w:val="RepBullet1"/>
        <w:rPr>
          <w:highlight w:val="green"/>
        </w:rPr>
      </w:pPr>
      <w:bookmarkStart w:id="6" w:name="_Hlk154687081"/>
      <w:r w:rsidRPr="00D526E6">
        <w:rPr>
          <w:highlight w:val="green"/>
        </w:rPr>
        <w:t>The signed “expert judgment” is requested to cover justification for physicochemical CLP classification,</w:t>
      </w:r>
    </w:p>
    <w:p w14:paraId="71E1A5D9" w14:textId="77777777" w:rsidR="005C6EFD" w:rsidRPr="00D526E6" w:rsidRDefault="005A7F78" w:rsidP="00700B2F">
      <w:pPr>
        <w:pStyle w:val="RepBullet1"/>
        <w:rPr>
          <w:highlight w:val="green"/>
        </w:rPr>
      </w:pPr>
      <w:r w:rsidRPr="00D526E6">
        <w:rPr>
          <w:highlight w:val="green"/>
        </w:rPr>
        <w:t>The two year storage stability is ongoing, the study can be assessed in the post-registration when available,</w:t>
      </w:r>
    </w:p>
    <w:p w14:paraId="78A47BCD" w14:textId="77777777" w:rsidR="005A7F78" w:rsidRPr="00700B2F" w:rsidRDefault="005A7F78" w:rsidP="00700B2F">
      <w:pPr>
        <w:pStyle w:val="RepBullet1"/>
        <w:shd w:val="clear" w:color="auto" w:fill="00B050"/>
      </w:pPr>
      <w:r w:rsidRPr="00700B2F">
        <w:t>Description of commercial packaging used in accelerated and ambient storage stability study is missing. Please provide</w:t>
      </w:r>
    </w:p>
    <w:p w14:paraId="592E5EFB" w14:textId="77777777" w:rsidR="005C6EFD" w:rsidRPr="00D526E6" w:rsidRDefault="005A7F78" w:rsidP="00700B2F">
      <w:pPr>
        <w:pStyle w:val="RepBullet1"/>
        <w:rPr>
          <w:highlight w:val="green"/>
        </w:rPr>
      </w:pPr>
      <w:r w:rsidRPr="00D526E6">
        <w:rPr>
          <w:highlight w:val="green"/>
        </w:rPr>
        <w:t>Please provide some data on the PPP density. For full details please refer to the point KCP 2.6.1.</w:t>
      </w:r>
    </w:p>
    <w:p w14:paraId="62FEB898" w14:textId="77777777" w:rsidR="00057306" w:rsidRPr="00265A63" w:rsidRDefault="00C75A06" w:rsidP="005C6EFD">
      <w:pPr>
        <w:pStyle w:val="Nagwek1"/>
      </w:pPr>
      <w:bookmarkStart w:id="7" w:name="_Toc240536229"/>
      <w:bookmarkStart w:id="8" w:name="_Toc413426407"/>
      <w:bookmarkStart w:id="9" w:name="_Toc413430145"/>
      <w:bookmarkStart w:id="10" w:name="_Toc413430548"/>
      <w:bookmarkStart w:id="11" w:name="_Toc413431138"/>
      <w:bookmarkStart w:id="12" w:name="_Toc413431303"/>
      <w:bookmarkStart w:id="13" w:name="_Toc413925440"/>
      <w:bookmarkStart w:id="14" w:name="_Toc413934878"/>
      <w:bookmarkStart w:id="15" w:name="_Toc413936632"/>
      <w:bookmarkStart w:id="16" w:name="_Toc413936722"/>
      <w:bookmarkStart w:id="17" w:name="_Toc414361462"/>
      <w:bookmarkStart w:id="18" w:name="_Toc414438805"/>
      <w:bookmarkStart w:id="19" w:name="_Toc414440499"/>
      <w:bookmarkStart w:id="20" w:name="_Toc171583124"/>
      <w:bookmarkEnd w:id="2"/>
      <w:bookmarkEnd w:id="3"/>
      <w:bookmarkEnd w:id="6"/>
      <w:bookmarkEnd w:id="7"/>
      <w:r w:rsidRPr="00265A63">
        <w:t xml:space="preserve">Section 1: </w:t>
      </w:r>
      <w:r w:rsidR="005C6EFD" w:rsidRPr="00265A63">
        <w:t>Identi</w:t>
      </w:r>
      <w:r w:rsidR="00281D88" w:rsidRPr="00265A63">
        <w:t>t</w:t>
      </w:r>
      <w:r w:rsidR="005C6EFD" w:rsidRPr="00265A63">
        <w:t>y of the plant protection product</w:t>
      </w:r>
      <w:bookmarkEnd w:id="8"/>
      <w:bookmarkEnd w:id="9"/>
      <w:bookmarkEnd w:id="10"/>
      <w:bookmarkEnd w:id="11"/>
      <w:bookmarkEnd w:id="12"/>
      <w:bookmarkEnd w:id="13"/>
      <w:bookmarkEnd w:id="14"/>
      <w:bookmarkEnd w:id="15"/>
      <w:bookmarkEnd w:id="16"/>
      <w:bookmarkEnd w:id="17"/>
      <w:bookmarkEnd w:id="18"/>
      <w:bookmarkEnd w:id="19"/>
      <w:bookmarkEnd w:id="20"/>
    </w:p>
    <w:p w14:paraId="60FC9142" w14:textId="77777777" w:rsidR="00057306" w:rsidRPr="00265A63" w:rsidRDefault="00057306" w:rsidP="005C6EFD">
      <w:pPr>
        <w:pStyle w:val="Nagwek2"/>
      </w:pPr>
      <w:bookmarkStart w:id="21" w:name="_Toc329610997"/>
      <w:bookmarkStart w:id="22" w:name="_Toc20556830"/>
      <w:bookmarkStart w:id="23" w:name="_Toc54512800"/>
      <w:bookmarkStart w:id="24" w:name="_Toc58143770"/>
      <w:bookmarkStart w:id="25" w:name="_Toc85530687"/>
      <w:bookmarkStart w:id="26" w:name="_Toc240539862"/>
      <w:bookmarkStart w:id="27" w:name="_Toc387748462"/>
      <w:bookmarkStart w:id="28" w:name="_Toc413426408"/>
      <w:bookmarkStart w:id="29" w:name="_Toc413430146"/>
      <w:bookmarkStart w:id="30" w:name="_Toc413430549"/>
      <w:bookmarkStart w:id="31" w:name="_Toc413431139"/>
      <w:bookmarkStart w:id="32" w:name="_Toc413431304"/>
      <w:bookmarkStart w:id="33" w:name="_Toc413925441"/>
      <w:bookmarkStart w:id="34" w:name="_Toc413934879"/>
      <w:bookmarkStart w:id="35" w:name="_Toc413936633"/>
      <w:bookmarkStart w:id="36" w:name="_Toc413936723"/>
      <w:bookmarkStart w:id="37" w:name="_Toc414361463"/>
      <w:bookmarkStart w:id="38" w:name="_Toc414438806"/>
      <w:bookmarkStart w:id="39" w:name="_Toc414440500"/>
      <w:bookmarkStart w:id="40" w:name="_Toc171583125"/>
      <w:r w:rsidRPr="00265A63">
        <w:t>Applicant</w:t>
      </w:r>
      <w:bookmarkEnd w:id="21"/>
      <w:bookmarkEnd w:id="22"/>
      <w:bookmarkEnd w:id="23"/>
      <w:bookmarkEnd w:id="24"/>
      <w:bookmarkEnd w:id="25"/>
      <w:bookmarkEnd w:id="26"/>
      <w:r w:rsidRPr="00265A63">
        <w:t xml:space="preserve"> (KCP 1.1)</w:t>
      </w:r>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45D7C59" w14:textId="1260BC52" w:rsidR="00057306" w:rsidRPr="002A5C62" w:rsidRDefault="00057306" w:rsidP="004048FB">
      <w:pPr>
        <w:pStyle w:val="RepStandard"/>
        <w:tabs>
          <w:tab w:val="left" w:pos="1418"/>
        </w:tabs>
        <w:ind w:left="1418" w:hanging="1418"/>
      </w:pPr>
      <w:bookmarkStart w:id="41" w:name="_Toc20556831"/>
      <w:bookmarkStart w:id="42" w:name="_Toc54512801"/>
      <w:bookmarkStart w:id="43" w:name="_Toc58143771"/>
      <w:bookmarkStart w:id="44" w:name="_Toc85530688"/>
      <w:r w:rsidRPr="002A5C62">
        <w:t>Name:</w:t>
      </w:r>
      <w:r w:rsidRPr="002A5C62">
        <w:tab/>
      </w:r>
      <w:r w:rsidR="009D3F4B">
        <w:t>XXXX</w:t>
      </w:r>
    </w:p>
    <w:p w14:paraId="21784756" w14:textId="6A52DCAD" w:rsidR="00057306" w:rsidRPr="0059486C" w:rsidRDefault="00057306" w:rsidP="004048FB">
      <w:pPr>
        <w:pStyle w:val="RepStandard"/>
        <w:tabs>
          <w:tab w:val="left" w:pos="1418"/>
        </w:tabs>
        <w:ind w:left="1418" w:hanging="1418"/>
        <w:rPr>
          <w:lang w:val="pl-PL"/>
        </w:rPr>
      </w:pPr>
      <w:r w:rsidRPr="002A5C62">
        <w:t>Address:</w:t>
      </w:r>
      <w:r w:rsidRPr="002A5C62">
        <w:tab/>
      </w:r>
      <w:r w:rsidR="009D3F4B">
        <w:t>XXXX</w:t>
      </w:r>
    </w:p>
    <w:p w14:paraId="1E558264" w14:textId="1ADE7FC0" w:rsidR="0059486C" w:rsidRPr="0059486C" w:rsidRDefault="0059486C" w:rsidP="004048FB">
      <w:pPr>
        <w:pStyle w:val="RepStandard"/>
        <w:tabs>
          <w:tab w:val="left" w:pos="1418"/>
        </w:tabs>
        <w:ind w:left="1418" w:hanging="1418"/>
        <w:rPr>
          <w:lang w:val="pl-PL"/>
        </w:rPr>
      </w:pPr>
      <w:r w:rsidRPr="0059486C">
        <w:rPr>
          <w:lang w:val="pl-PL"/>
        </w:rPr>
        <w:t>Tel.:</w:t>
      </w:r>
      <w:r w:rsidRPr="0059486C">
        <w:rPr>
          <w:lang w:val="pl-PL"/>
        </w:rPr>
        <w:tab/>
      </w:r>
      <w:r w:rsidR="009D3F4B">
        <w:rPr>
          <w:lang w:val="pl-PL"/>
        </w:rPr>
        <w:t>XXXX</w:t>
      </w:r>
    </w:p>
    <w:p w14:paraId="5177E921" w14:textId="740E6DDB" w:rsidR="0059486C" w:rsidRDefault="0059486C" w:rsidP="004048FB">
      <w:pPr>
        <w:pStyle w:val="RepStandard"/>
        <w:tabs>
          <w:tab w:val="left" w:pos="1418"/>
        </w:tabs>
        <w:ind w:left="1418" w:hanging="1418"/>
        <w:rPr>
          <w:lang w:val="pl-PL"/>
        </w:rPr>
      </w:pPr>
      <w:r w:rsidRPr="0059486C">
        <w:rPr>
          <w:lang w:val="pl-PL"/>
        </w:rPr>
        <w:t>Fax:</w:t>
      </w:r>
      <w:r>
        <w:rPr>
          <w:lang w:val="pl-PL"/>
        </w:rPr>
        <w:tab/>
      </w:r>
      <w:r w:rsidR="009D3F4B">
        <w:rPr>
          <w:lang w:val="pl-PL"/>
        </w:rPr>
        <w:t>XXXX</w:t>
      </w:r>
    </w:p>
    <w:p w14:paraId="003776AD" w14:textId="77777777" w:rsidR="0059486C" w:rsidRDefault="0059486C" w:rsidP="004048FB">
      <w:pPr>
        <w:pStyle w:val="RepStandard"/>
        <w:tabs>
          <w:tab w:val="left" w:pos="1418"/>
        </w:tabs>
        <w:ind w:left="1418" w:hanging="1418"/>
        <w:rPr>
          <w:lang w:val="pl-PL"/>
        </w:rPr>
      </w:pPr>
    </w:p>
    <w:p w14:paraId="6AD07C99" w14:textId="77777777" w:rsidR="0059486C" w:rsidRPr="00121C98" w:rsidRDefault="00121C98" w:rsidP="004048FB">
      <w:pPr>
        <w:pStyle w:val="RepStandard"/>
        <w:tabs>
          <w:tab w:val="left" w:pos="1418"/>
        </w:tabs>
        <w:ind w:left="1418" w:hanging="1418"/>
        <w:rPr>
          <w:b/>
          <w:lang w:val="en-US"/>
        </w:rPr>
      </w:pPr>
      <w:r w:rsidRPr="00121C98">
        <w:rPr>
          <w:b/>
          <w:lang w:val="en-US"/>
        </w:rPr>
        <w:t>r</w:t>
      </w:r>
      <w:r w:rsidR="0059486C" w:rsidRPr="00121C98">
        <w:rPr>
          <w:b/>
          <w:lang w:val="en-US"/>
        </w:rPr>
        <w:t>epresented by:</w:t>
      </w:r>
    </w:p>
    <w:p w14:paraId="5B48EACC" w14:textId="6C7A4950" w:rsidR="00121C98" w:rsidRDefault="00121C98" w:rsidP="004048FB">
      <w:pPr>
        <w:pStyle w:val="RepStandard"/>
        <w:tabs>
          <w:tab w:val="left" w:pos="1418"/>
        </w:tabs>
        <w:ind w:left="1418" w:hanging="1418"/>
        <w:rPr>
          <w:lang w:val="en-US"/>
        </w:rPr>
      </w:pPr>
      <w:r w:rsidRPr="00121C98">
        <w:rPr>
          <w:lang w:val="en-US"/>
        </w:rPr>
        <w:t>Tel.:</w:t>
      </w:r>
      <w:r w:rsidRPr="00121C98">
        <w:rPr>
          <w:lang w:val="en-US"/>
        </w:rPr>
        <w:tab/>
      </w:r>
      <w:r w:rsidR="009D3F4B">
        <w:rPr>
          <w:lang w:val="en-US"/>
        </w:rPr>
        <w:t>XXXX</w:t>
      </w:r>
    </w:p>
    <w:p w14:paraId="17648E05" w14:textId="5EDC3EBE" w:rsidR="00121C98" w:rsidRDefault="00121C98" w:rsidP="004048FB">
      <w:pPr>
        <w:pStyle w:val="RepStandard"/>
        <w:tabs>
          <w:tab w:val="left" w:pos="1418"/>
        </w:tabs>
        <w:ind w:left="1418" w:hanging="1418"/>
        <w:rPr>
          <w:lang w:val="en-US"/>
        </w:rPr>
      </w:pPr>
      <w:r>
        <w:rPr>
          <w:lang w:val="en-US"/>
        </w:rPr>
        <w:t>Fax:</w:t>
      </w:r>
      <w:r>
        <w:rPr>
          <w:lang w:val="en-US"/>
        </w:rPr>
        <w:tab/>
      </w:r>
      <w:r w:rsidR="009D3F4B">
        <w:rPr>
          <w:lang w:val="en-US"/>
        </w:rPr>
        <w:t>XXXX</w:t>
      </w:r>
    </w:p>
    <w:p w14:paraId="07A91D9A" w14:textId="435EB90E" w:rsidR="00121C98" w:rsidRPr="00121C98" w:rsidRDefault="00121C98" w:rsidP="004048FB">
      <w:pPr>
        <w:pStyle w:val="RepStandard"/>
        <w:tabs>
          <w:tab w:val="left" w:pos="1418"/>
        </w:tabs>
        <w:ind w:left="1418" w:hanging="1418"/>
        <w:rPr>
          <w:lang w:val="en-US"/>
        </w:rPr>
      </w:pPr>
      <w:r>
        <w:rPr>
          <w:lang w:val="en-US"/>
        </w:rPr>
        <w:t>Contact person:</w:t>
      </w:r>
      <w:r>
        <w:rPr>
          <w:lang w:val="en-US"/>
        </w:rPr>
        <w:tab/>
      </w:r>
      <w:r w:rsidR="009D3F4B">
        <w:rPr>
          <w:lang w:val="en-US"/>
        </w:rPr>
        <w:t>XXXX</w:t>
      </w:r>
    </w:p>
    <w:p w14:paraId="7DE150DE" w14:textId="77777777" w:rsidR="00057306" w:rsidRPr="002A5C62" w:rsidRDefault="00057306" w:rsidP="005C6EFD">
      <w:pPr>
        <w:pStyle w:val="Nagwek2"/>
      </w:pPr>
      <w:bookmarkStart w:id="45" w:name="_Toc387748463"/>
      <w:bookmarkStart w:id="46" w:name="_Toc413426409"/>
      <w:bookmarkStart w:id="47" w:name="_Toc413430147"/>
      <w:bookmarkStart w:id="48" w:name="_Toc413430550"/>
      <w:bookmarkStart w:id="49" w:name="_Toc413431140"/>
      <w:bookmarkStart w:id="50" w:name="_Toc413431305"/>
      <w:bookmarkStart w:id="51" w:name="_Toc413925442"/>
      <w:bookmarkStart w:id="52" w:name="_Toc413934880"/>
      <w:bookmarkStart w:id="53" w:name="_Toc413936634"/>
      <w:bookmarkStart w:id="54" w:name="_Toc413936724"/>
      <w:bookmarkStart w:id="55" w:name="_Toc414361464"/>
      <w:bookmarkStart w:id="56" w:name="_Toc414438807"/>
      <w:bookmarkStart w:id="57" w:name="_Toc414440501"/>
      <w:bookmarkStart w:id="58" w:name="_Toc171583126"/>
      <w:bookmarkEnd w:id="41"/>
      <w:bookmarkEnd w:id="42"/>
      <w:bookmarkEnd w:id="43"/>
      <w:bookmarkEnd w:id="44"/>
      <w:r w:rsidRPr="002A5C62">
        <w:t>Producer of the plant protection product and of the active substances (KCP 1.2)</w:t>
      </w:r>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7E85021" w14:textId="77777777" w:rsidR="00057306" w:rsidRPr="002A5C62" w:rsidRDefault="00057306" w:rsidP="005C6EFD">
      <w:pPr>
        <w:pStyle w:val="Nagwek3"/>
      </w:pPr>
      <w:bookmarkStart w:id="59" w:name="_Toc240539864"/>
      <w:bookmarkStart w:id="60" w:name="_Toc329610999"/>
      <w:bookmarkStart w:id="61" w:name="_Toc413426410"/>
      <w:bookmarkStart w:id="62" w:name="_Toc413430148"/>
      <w:bookmarkStart w:id="63" w:name="_Toc413430551"/>
      <w:bookmarkStart w:id="64" w:name="_Toc413431141"/>
      <w:bookmarkStart w:id="65" w:name="_Toc413431306"/>
      <w:bookmarkStart w:id="66" w:name="_Toc413925443"/>
      <w:bookmarkStart w:id="67" w:name="_Toc413934881"/>
      <w:bookmarkStart w:id="68" w:name="_Toc413936635"/>
      <w:bookmarkStart w:id="69" w:name="_Toc413936725"/>
      <w:bookmarkStart w:id="70" w:name="_Toc414361465"/>
      <w:bookmarkStart w:id="71" w:name="_Toc414438808"/>
      <w:bookmarkStart w:id="72" w:name="_Toc414440502"/>
      <w:bookmarkStart w:id="73" w:name="_Toc171583127"/>
      <w:r w:rsidRPr="002A5C62">
        <w:t>Producer of the preparation</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3656E904" w14:textId="630256DF" w:rsidR="00D651F9" w:rsidRDefault="00D651F9" w:rsidP="00D651F9">
      <w:pPr>
        <w:pStyle w:val="RepStandard"/>
      </w:pPr>
      <w:r>
        <w:t>Name:</w:t>
      </w:r>
      <w:r>
        <w:tab/>
      </w:r>
      <w:r w:rsidR="009D3F4B">
        <w:t>XXXX</w:t>
      </w:r>
    </w:p>
    <w:p w14:paraId="3F360EED" w14:textId="2809E9DA" w:rsidR="00D651F9" w:rsidRDefault="00D651F9" w:rsidP="00D651F9">
      <w:pPr>
        <w:pStyle w:val="RepStandard"/>
      </w:pPr>
      <w:r>
        <w:t>Address:</w:t>
      </w:r>
      <w:r>
        <w:tab/>
      </w:r>
      <w:r w:rsidR="009D3F4B">
        <w:t>XXXX</w:t>
      </w:r>
    </w:p>
    <w:p w14:paraId="17E77716" w14:textId="0F8F458C" w:rsidR="00D651F9" w:rsidRDefault="00D651F9" w:rsidP="00D651F9">
      <w:pPr>
        <w:pStyle w:val="RepStandard"/>
      </w:pPr>
      <w:r>
        <w:t>Tel.:</w:t>
      </w:r>
      <w:r>
        <w:tab/>
      </w:r>
      <w:r w:rsidR="009D3F4B">
        <w:t>XXXX</w:t>
      </w:r>
    </w:p>
    <w:p w14:paraId="25D04A6E" w14:textId="672BA48A" w:rsidR="00D651F9" w:rsidRDefault="00D651F9" w:rsidP="00D651F9">
      <w:pPr>
        <w:pStyle w:val="RepStandard"/>
      </w:pPr>
      <w:r>
        <w:t>Fax:</w:t>
      </w:r>
      <w:r>
        <w:tab/>
      </w:r>
      <w:r w:rsidR="009D3F4B">
        <w:t>XXXX</w:t>
      </w:r>
    </w:p>
    <w:p w14:paraId="42C423B8" w14:textId="77777777" w:rsidR="00D651F9" w:rsidRDefault="00D651F9" w:rsidP="00D651F9">
      <w:pPr>
        <w:pStyle w:val="RepStandard"/>
      </w:pPr>
    </w:p>
    <w:p w14:paraId="799B27CD" w14:textId="77777777" w:rsidR="00057306" w:rsidRPr="002A5C62" w:rsidRDefault="00057306" w:rsidP="005C6EFD">
      <w:pPr>
        <w:pStyle w:val="RepStandard"/>
      </w:pPr>
      <w:r w:rsidRPr="002A5C62">
        <w:t>Confidential information or data are provided separately (Part C).</w:t>
      </w:r>
    </w:p>
    <w:p w14:paraId="5052DB22" w14:textId="77777777" w:rsidR="00057306" w:rsidRPr="002A5C62" w:rsidRDefault="00057306" w:rsidP="005C6EFD">
      <w:pPr>
        <w:pStyle w:val="Nagwek3"/>
      </w:pPr>
      <w:bookmarkStart w:id="74" w:name="_Toc85530689"/>
      <w:bookmarkStart w:id="75" w:name="_Toc240539865"/>
      <w:bookmarkStart w:id="76" w:name="_Toc329611000"/>
      <w:bookmarkStart w:id="77" w:name="_Toc413426411"/>
      <w:bookmarkStart w:id="78" w:name="_Toc413430149"/>
      <w:bookmarkStart w:id="79" w:name="_Toc413430552"/>
      <w:bookmarkStart w:id="80" w:name="_Toc413431142"/>
      <w:bookmarkStart w:id="81" w:name="_Toc413431307"/>
      <w:bookmarkStart w:id="82" w:name="_Toc413925444"/>
      <w:bookmarkStart w:id="83" w:name="_Toc413934882"/>
      <w:bookmarkStart w:id="84" w:name="_Toc413936636"/>
      <w:bookmarkStart w:id="85" w:name="_Toc413936726"/>
      <w:bookmarkStart w:id="86" w:name="_Toc414361466"/>
      <w:bookmarkStart w:id="87" w:name="_Toc414438809"/>
      <w:bookmarkStart w:id="88" w:name="_Toc414440503"/>
      <w:bookmarkStart w:id="89" w:name="_Toc171583128"/>
      <w:r w:rsidRPr="002A5C62">
        <w:t xml:space="preserve">Producer of the </w:t>
      </w:r>
      <w:bookmarkEnd w:id="74"/>
      <w:r w:rsidRPr="002A5C62">
        <w:t>active substance</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5AD8457" w14:textId="0C81E284" w:rsidR="00B042F8" w:rsidRPr="007F7198" w:rsidRDefault="00B042F8" w:rsidP="00B042F8">
      <w:pPr>
        <w:pStyle w:val="RepStandard"/>
      </w:pPr>
      <w:bookmarkStart w:id="90" w:name="_Toc85530690"/>
      <w:bookmarkStart w:id="91" w:name="_Toc240539866"/>
      <w:bookmarkStart w:id="92" w:name="_Toc329611001"/>
      <w:r w:rsidRPr="007F7198">
        <w:t>Name:</w:t>
      </w:r>
      <w:r w:rsidRPr="007F7198">
        <w:tab/>
      </w:r>
      <w:r w:rsidR="009D3F4B">
        <w:t>XXXX</w:t>
      </w:r>
    </w:p>
    <w:p w14:paraId="3CBAC10B" w14:textId="13DA00AC" w:rsidR="00B042F8" w:rsidRPr="007F7198" w:rsidRDefault="00B042F8" w:rsidP="00B042F8">
      <w:pPr>
        <w:pStyle w:val="RepStandard"/>
      </w:pPr>
      <w:r w:rsidRPr="007F7198">
        <w:t>Address:</w:t>
      </w:r>
      <w:r w:rsidRPr="007F7198">
        <w:tab/>
      </w:r>
      <w:r w:rsidR="009D3F4B">
        <w:t>XXXX</w:t>
      </w:r>
    </w:p>
    <w:p w14:paraId="638C88C1" w14:textId="3EF484D7" w:rsidR="00B042F8" w:rsidRDefault="00B042F8" w:rsidP="00B042F8">
      <w:pPr>
        <w:pStyle w:val="RepStandard"/>
      </w:pPr>
      <w:r w:rsidRPr="007F7198">
        <w:t>Tel.:</w:t>
      </w:r>
      <w:r w:rsidRPr="007F7198">
        <w:tab/>
      </w:r>
      <w:r w:rsidR="009D3F4B">
        <w:t>XXXX</w:t>
      </w:r>
    </w:p>
    <w:p w14:paraId="21673213" w14:textId="77777777" w:rsidR="001D3773" w:rsidRDefault="001D3773" w:rsidP="00B042F8">
      <w:pPr>
        <w:pStyle w:val="RepStandard"/>
      </w:pPr>
    </w:p>
    <w:p w14:paraId="0EF8D434" w14:textId="77777777" w:rsidR="00057306" w:rsidRPr="002A5C62" w:rsidRDefault="00057306" w:rsidP="005C6EFD">
      <w:pPr>
        <w:pStyle w:val="RepStandard"/>
      </w:pPr>
      <w:r w:rsidRPr="002A5C62">
        <w:t>Confidential information or data are provided separately (Part C).</w:t>
      </w:r>
    </w:p>
    <w:p w14:paraId="3AE5F9F0" w14:textId="77777777" w:rsidR="000857D2" w:rsidRDefault="000857D2">
      <w:pPr>
        <w:rPr>
          <w:rFonts w:eastAsia="Lucida Sans Unicode" w:cs="Tahoma"/>
          <w:b/>
          <w:bCs/>
          <w:kern w:val="24"/>
          <w:sz w:val="24"/>
          <w:szCs w:val="28"/>
          <w:lang w:val="en-GB"/>
        </w:rPr>
      </w:pPr>
      <w:bookmarkStart w:id="93" w:name="_Toc413426412"/>
      <w:bookmarkStart w:id="94" w:name="_Toc413430150"/>
      <w:bookmarkStart w:id="95" w:name="_Toc413430553"/>
      <w:bookmarkStart w:id="96" w:name="_Toc413431143"/>
      <w:bookmarkStart w:id="97" w:name="_Toc413431308"/>
      <w:bookmarkStart w:id="98" w:name="_Toc413925445"/>
      <w:bookmarkStart w:id="99" w:name="_Toc413934883"/>
      <w:bookmarkStart w:id="100" w:name="_Toc413936637"/>
      <w:bookmarkStart w:id="101" w:name="_Toc413936727"/>
      <w:bookmarkStart w:id="102" w:name="_Toc414361467"/>
      <w:bookmarkStart w:id="103" w:name="_Toc414438810"/>
      <w:bookmarkStart w:id="104" w:name="_Toc414440504"/>
      <w:r>
        <w:br w:type="page"/>
      </w:r>
    </w:p>
    <w:p w14:paraId="7AF1856F" w14:textId="3995979B" w:rsidR="00057306" w:rsidRPr="002A5C62" w:rsidRDefault="00057306" w:rsidP="005C6EFD">
      <w:pPr>
        <w:pStyle w:val="Nagwek3"/>
      </w:pPr>
      <w:bookmarkStart w:id="105" w:name="_Toc171583129"/>
      <w:r w:rsidRPr="002A5C62">
        <w:lastRenderedPageBreak/>
        <w:t>Statement of purity (and detailed information on impurities) of the active</w:t>
      </w:r>
      <w:bookmarkEnd w:id="90"/>
      <w:r w:rsidRPr="002A5C62">
        <w:br/>
        <w:t>substance</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1E98FC85" w14:textId="77777777" w:rsidR="00972816" w:rsidRPr="002A5C62" w:rsidRDefault="00602499" w:rsidP="00972816">
      <w:pPr>
        <w:pStyle w:val="Nagwek4"/>
        <w:rPr>
          <w:lang w:val="en-GB"/>
        </w:rPr>
      </w:pPr>
      <w:bookmarkStart w:id="106" w:name="_Toc171583130"/>
      <w:bookmarkStart w:id="107" w:name="_Toc413431144"/>
      <w:bookmarkStart w:id="108" w:name="_Toc413431309"/>
      <w:bookmarkStart w:id="109" w:name="_Toc413925446"/>
      <w:bookmarkStart w:id="110" w:name="_Toc413934884"/>
      <w:bookmarkStart w:id="111" w:name="_Toc413936638"/>
      <w:bookmarkStart w:id="112" w:name="_Toc413936728"/>
      <w:bookmarkStart w:id="113" w:name="_Toc414361468"/>
      <w:bookmarkStart w:id="114" w:name="_Toc414438811"/>
      <w:bookmarkStart w:id="115" w:name="_Toc414440505"/>
      <w:r w:rsidRPr="00602499">
        <w:rPr>
          <w:lang w:val="en-GB"/>
        </w:rPr>
        <w:t>Thiabendazole</w:t>
      </w:r>
      <w:bookmarkEnd w:id="106"/>
      <w:r w:rsidR="00972816" w:rsidRPr="002A5C62">
        <w:rPr>
          <w:highlight w:val="yellow"/>
          <w:lang w:val="en-GB"/>
        </w:rPr>
        <w:t xml:space="preserve"> </w:t>
      </w:r>
      <w:bookmarkEnd w:id="107"/>
      <w:bookmarkEnd w:id="108"/>
      <w:bookmarkEnd w:id="109"/>
      <w:bookmarkEnd w:id="110"/>
      <w:bookmarkEnd w:id="111"/>
      <w:bookmarkEnd w:id="112"/>
      <w:bookmarkEnd w:id="113"/>
      <w:bookmarkEnd w:id="114"/>
      <w:bookmarkEnd w:id="115"/>
    </w:p>
    <w:tbl>
      <w:tblPr>
        <w:tblW w:w="5000" w:type="pct"/>
        <w:tblLook w:val="01E0" w:firstRow="1" w:lastRow="1" w:firstColumn="1" w:lastColumn="1" w:noHBand="0" w:noVBand="0"/>
      </w:tblPr>
      <w:tblGrid>
        <w:gridCol w:w="4618"/>
        <w:gridCol w:w="4737"/>
      </w:tblGrid>
      <w:tr w:rsidR="005C6EFD" w:rsidRPr="002A5C62" w14:paraId="73BC779B" w14:textId="77777777" w:rsidTr="003D5B75">
        <w:tc>
          <w:tcPr>
            <w:tcW w:w="2468" w:type="pct"/>
            <w:shd w:val="clear" w:color="auto" w:fill="auto"/>
          </w:tcPr>
          <w:p w14:paraId="6E1C4445" w14:textId="77777777" w:rsidR="005C6EFD" w:rsidRPr="002A5C62" w:rsidRDefault="00602499" w:rsidP="005C6EFD">
            <w:pPr>
              <w:pStyle w:val="RepStandard"/>
            </w:pPr>
            <w:bookmarkStart w:id="116" w:name="_Toc20556832"/>
            <w:bookmarkStart w:id="117" w:name="_Toc54512802"/>
            <w:bookmarkStart w:id="118" w:name="_Toc58143772"/>
            <w:bookmarkStart w:id="119" w:name="_Toc85530691"/>
            <w:r>
              <w:t>Thiabendazole</w:t>
            </w:r>
          </w:p>
        </w:tc>
        <w:tc>
          <w:tcPr>
            <w:tcW w:w="2532" w:type="pct"/>
            <w:shd w:val="clear" w:color="auto" w:fill="auto"/>
          </w:tcPr>
          <w:p w14:paraId="4D73EF9F" w14:textId="77777777" w:rsidR="005C6EFD" w:rsidRPr="002A5C62" w:rsidRDefault="00602499" w:rsidP="00602499">
            <w:pPr>
              <w:pStyle w:val="RepStandard"/>
            </w:pPr>
            <w:r>
              <w:sym w:font="Symbol" w:char="F0B3"/>
            </w:r>
            <w:r w:rsidR="005C6EFD" w:rsidRPr="002A5C62">
              <w:t xml:space="preserve"> </w:t>
            </w:r>
            <w:r>
              <w:t>985</w:t>
            </w:r>
            <w:r w:rsidR="005C6EFD" w:rsidRPr="002A5C62">
              <w:t xml:space="preserve"> g/kg</w:t>
            </w:r>
          </w:p>
        </w:tc>
      </w:tr>
    </w:tbl>
    <w:p w14:paraId="20457523" w14:textId="77777777" w:rsidR="00057306" w:rsidRPr="002A5C62" w:rsidRDefault="00057306" w:rsidP="005C6EFD">
      <w:pPr>
        <w:pStyle w:val="RepStandard"/>
      </w:pPr>
    </w:p>
    <w:p w14:paraId="23AB950F" w14:textId="77777777" w:rsidR="00057306" w:rsidRPr="002A5C62" w:rsidRDefault="00057306" w:rsidP="005C6EFD">
      <w:pPr>
        <w:pStyle w:val="Nagwek2"/>
      </w:pPr>
      <w:bookmarkStart w:id="120" w:name="_Toc240539867"/>
      <w:bookmarkStart w:id="121" w:name="_Toc329611002"/>
      <w:bookmarkStart w:id="122" w:name="_Toc387748464"/>
      <w:bookmarkStart w:id="123" w:name="_Toc413426413"/>
      <w:bookmarkStart w:id="124" w:name="_Toc413430151"/>
      <w:bookmarkStart w:id="125" w:name="_Toc413430554"/>
      <w:bookmarkStart w:id="126" w:name="_Toc413431146"/>
      <w:bookmarkStart w:id="127" w:name="_Toc413431311"/>
      <w:bookmarkStart w:id="128" w:name="_Toc413925448"/>
      <w:bookmarkStart w:id="129" w:name="_Toc413934886"/>
      <w:bookmarkStart w:id="130" w:name="_Toc413936640"/>
      <w:bookmarkStart w:id="131" w:name="_Toc413936730"/>
      <w:bookmarkStart w:id="132" w:name="_Toc414361470"/>
      <w:bookmarkStart w:id="133" w:name="_Toc414438813"/>
      <w:bookmarkStart w:id="134" w:name="_Toc414440507"/>
      <w:bookmarkStart w:id="135" w:name="_Toc171583131"/>
      <w:r w:rsidRPr="002A5C62">
        <w:t xml:space="preserve">Trade names </w:t>
      </w:r>
      <w:bookmarkEnd w:id="116"/>
      <w:r w:rsidRPr="002A5C62">
        <w:t xml:space="preserve">and </w:t>
      </w:r>
      <w:bookmarkEnd w:id="117"/>
      <w:bookmarkEnd w:id="118"/>
      <w:bookmarkEnd w:id="119"/>
      <w:r w:rsidRPr="002A5C62">
        <w:t>producer’s development code numbers for the preparation</w:t>
      </w:r>
      <w:bookmarkEnd w:id="120"/>
      <w:bookmarkEnd w:id="121"/>
      <w:r w:rsidRPr="002A5C62">
        <w:t xml:space="preserve"> (KCP 1.3)</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tbl>
      <w:tblPr>
        <w:tblW w:w="5000" w:type="pct"/>
        <w:tblInd w:w="-85" w:type="dxa"/>
        <w:tblCellMar>
          <w:top w:w="57" w:type="dxa"/>
          <w:left w:w="57" w:type="dxa"/>
          <w:bottom w:w="57" w:type="dxa"/>
          <w:right w:w="57" w:type="dxa"/>
        </w:tblCellMar>
        <w:tblLook w:val="01E0" w:firstRow="1" w:lastRow="1" w:firstColumn="1" w:lastColumn="1" w:noHBand="0" w:noVBand="0"/>
      </w:tblPr>
      <w:tblGrid>
        <w:gridCol w:w="2311"/>
        <w:gridCol w:w="7044"/>
      </w:tblGrid>
      <w:tr w:rsidR="005C6EFD" w:rsidRPr="002A5C62" w14:paraId="0542537E" w14:textId="77777777" w:rsidTr="001D3773">
        <w:tc>
          <w:tcPr>
            <w:tcW w:w="1235" w:type="pct"/>
            <w:shd w:val="clear" w:color="auto" w:fill="auto"/>
          </w:tcPr>
          <w:p w14:paraId="08823605" w14:textId="77777777" w:rsidR="005C6EFD" w:rsidRPr="002A5C62" w:rsidRDefault="005C6EFD" w:rsidP="001D3773">
            <w:pPr>
              <w:pStyle w:val="RepStandard"/>
              <w:ind w:left="80"/>
            </w:pPr>
            <w:r w:rsidRPr="002A5C62">
              <w:t xml:space="preserve">Trade name: </w:t>
            </w:r>
          </w:p>
        </w:tc>
        <w:tc>
          <w:tcPr>
            <w:tcW w:w="3765" w:type="pct"/>
            <w:shd w:val="clear" w:color="auto" w:fill="auto"/>
          </w:tcPr>
          <w:p w14:paraId="065F21EE" w14:textId="77777777" w:rsidR="005C6EFD" w:rsidRPr="00495DA1" w:rsidRDefault="00495DA1" w:rsidP="001D3773">
            <w:pPr>
              <w:pStyle w:val="RepStandard"/>
              <w:ind w:left="80"/>
            </w:pPr>
            <w:r w:rsidRPr="00495DA1">
              <w:t>FUNABEN</w:t>
            </w:r>
            <w:r w:rsidRPr="00495DA1">
              <w:rPr>
                <w:vertAlign w:val="superscript"/>
              </w:rPr>
              <w:t>®</w:t>
            </w:r>
            <w:r w:rsidRPr="00495DA1">
              <w:t xml:space="preserve"> 018 PA</w:t>
            </w:r>
          </w:p>
          <w:p w14:paraId="0AA55F36" w14:textId="77777777" w:rsidR="005C6EFD" w:rsidRPr="00495DA1" w:rsidRDefault="005C6EFD" w:rsidP="001D3773">
            <w:pPr>
              <w:pStyle w:val="RepStandard"/>
              <w:ind w:left="80"/>
            </w:pPr>
          </w:p>
        </w:tc>
      </w:tr>
      <w:tr w:rsidR="005C6EFD" w:rsidRPr="002A5C62" w14:paraId="28BA10AB" w14:textId="77777777" w:rsidTr="001D3773">
        <w:tc>
          <w:tcPr>
            <w:tcW w:w="1235" w:type="pct"/>
            <w:shd w:val="clear" w:color="auto" w:fill="auto"/>
          </w:tcPr>
          <w:p w14:paraId="5C89B714" w14:textId="77777777" w:rsidR="005C6EFD" w:rsidRPr="002A5C62" w:rsidRDefault="005C6EFD" w:rsidP="001D3773">
            <w:pPr>
              <w:pStyle w:val="RepStandard"/>
              <w:ind w:left="80"/>
            </w:pPr>
            <w:r w:rsidRPr="002A5C62">
              <w:t xml:space="preserve">Company code number: </w:t>
            </w:r>
          </w:p>
        </w:tc>
        <w:tc>
          <w:tcPr>
            <w:tcW w:w="3765" w:type="pct"/>
            <w:shd w:val="clear" w:color="auto" w:fill="auto"/>
          </w:tcPr>
          <w:p w14:paraId="2A415DD9" w14:textId="77777777" w:rsidR="005C6EFD" w:rsidRPr="00495DA1" w:rsidRDefault="00B61FC5" w:rsidP="001D3773">
            <w:pPr>
              <w:pStyle w:val="RepStandard"/>
              <w:ind w:left="80"/>
            </w:pPr>
            <w:r w:rsidRPr="00B61FC5">
              <w:t>FRE 0</w:t>
            </w:r>
            <w:r w:rsidR="00B553E2">
              <w:t>0</w:t>
            </w:r>
            <w:r w:rsidRPr="00B61FC5">
              <w:t xml:space="preserve">1/08/2020 </w:t>
            </w:r>
          </w:p>
        </w:tc>
      </w:tr>
    </w:tbl>
    <w:p w14:paraId="051E4ADD" w14:textId="77777777" w:rsidR="00057306" w:rsidRPr="002A5C62" w:rsidRDefault="00057306" w:rsidP="005C6EFD">
      <w:pPr>
        <w:pStyle w:val="Nagwek2"/>
      </w:pPr>
      <w:bookmarkStart w:id="136" w:name="_Toc20556833"/>
      <w:bookmarkStart w:id="137" w:name="_Toc54512803"/>
      <w:bookmarkStart w:id="138" w:name="_Toc58143773"/>
      <w:bookmarkStart w:id="139" w:name="_Toc85530692"/>
      <w:bookmarkStart w:id="140" w:name="_Toc240539868"/>
      <w:bookmarkStart w:id="141" w:name="_Toc329611003"/>
      <w:bookmarkStart w:id="142" w:name="_Toc387748465"/>
      <w:bookmarkStart w:id="143" w:name="_Toc413426414"/>
      <w:bookmarkStart w:id="144" w:name="_Toc413430152"/>
      <w:bookmarkStart w:id="145" w:name="_Toc413430555"/>
      <w:bookmarkStart w:id="146" w:name="_Toc413431147"/>
      <w:bookmarkStart w:id="147" w:name="_Toc413431312"/>
      <w:bookmarkStart w:id="148" w:name="_Toc413925449"/>
      <w:bookmarkStart w:id="149" w:name="_Toc413934887"/>
      <w:bookmarkStart w:id="150" w:name="_Toc413936641"/>
      <w:bookmarkStart w:id="151" w:name="_Toc413936731"/>
      <w:bookmarkStart w:id="152" w:name="_Toc414361471"/>
      <w:bookmarkStart w:id="153" w:name="_Toc414438814"/>
      <w:bookmarkStart w:id="154" w:name="_Toc414440508"/>
      <w:bookmarkStart w:id="155" w:name="_Toc171583132"/>
      <w:r w:rsidRPr="002A5C62">
        <w:t>Detailed quantitative and qualitative information on the composition of the</w:t>
      </w:r>
      <w:bookmarkEnd w:id="136"/>
      <w:bookmarkEnd w:id="137"/>
      <w:bookmarkEnd w:id="138"/>
      <w:bookmarkEnd w:id="139"/>
      <w:r w:rsidRPr="002A5C62">
        <w:br/>
        <w:t>preparation</w:t>
      </w:r>
      <w:bookmarkEnd w:id="140"/>
      <w:bookmarkEnd w:id="141"/>
      <w:r w:rsidRPr="002A5C62">
        <w:t xml:space="preserve"> (KCP 1.4)</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762AB27C" w14:textId="77777777" w:rsidR="00057306" w:rsidRPr="002A5C62" w:rsidRDefault="00057306" w:rsidP="005C6EFD">
      <w:pPr>
        <w:pStyle w:val="Nagwek3"/>
      </w:pPr>
      <w:bookmarkStart w:id="156" w:name="_Toc413426415"/>
      <w:bookmarkStart w:id="157" w:name="_Toc413430153"/>
      <w:bookmarkStart w:id="158" w:name="_Toc413430556"/>
      <w:bookmarkStart w:id="159" w:name="_Toc413431148"/>
      <w:bookmarkStart w:id="160" w:name="_Toc413431313"/>
      <w:bookmarkStart w:id="161" w:name="_Toc413925450"/>
      <w:bookmarkStart w:id="162" w:name="_Toc413934888"/>
      <w:bookmarkStart w:id="163" w:name="_Toc413936642"/>
      <w:bookmarkStart w:id="164" w:name="_Toc413936732"/>
      <w:bookmarkStart w:id="165" w:name="_Toc414361472"/>
      <w:bookmarkStart w:id="166" w:name="_Toc414438815"/>
      <w:bookmarkStart w:id="167" w:name="_Toc414440509"/>
      <w:bookmarkStart w:id="168" w:name="_Toc171583133"/>
      <w:r w:rsidRPr="002A5C62">
        <w:t>Composition of the plant protection product (KCP 1.4.1)</w:t>
      </w:r>
      <w:bookmarkEnd w:id="156"/>
      <w:bookmarkEnd w:id="157"/>
      <w:bookmarkEnd w:id="158"/>
      <w:bookmarkEnd w:id="159"/>
      <w:bookmarkEnd w:id="160"/>
      <w:bookmarkEnd w:id="161"/>
      <w:bookmarkEnd w:id="162"/>
      <w:bookmarkEnd w:id="163"/>
      <w:bookmarkEnd w:id="164"/>
      <w:bookmarkEnd w:id="165"/>
      <w:bookmarkEnd w:id="166"/>
      <w:bookmarkEnd w:id="167"/>
      <w:bookmarkEnd w:id="168"/>
    </w:p>
    <w:p w14:paraId="5F0E33B5" w14:textId="77777777" w:rsidR="00E22A91" w:rsidRPr="00E22A91" w:rsidRDefault="00D7703C" w:rsidP="00E22A91">
      <w:pPr>
        <w:pStyle w:val="RepStandard"/>
      </w:pPr>
      <w:r w:rsidRPr="00D7703C">
        <w:t>Confidential information or data are provided separately (Part C).</w:t>
      </w:r>
    </w:p>
    <w:p w14:paraId="3EE29FEA" w14:textId="77777777" w:rsidR="00057306" w:rsidRPr="002A5C62" w:rsidRDefault="005C6EFD" w:rsidP="005C6EFD">
      <w:pPr>
        <w:pStyle w:val="RepLabel"/>
      </w:pPr>
      <w:r w:rsidRPr="002A5C62">
        <w:t>Table </w:t>
      </w:r>
      <w:r w:rsidR="00FE7A28" w:rsidRPr="002A5C62">
        <w:fldChar w:fldCharType="begin"/>
      </w:r>
      <w:r w:rsidR="00FE7A28" w:rsidRPr="002A5C62">
        <w:instrText xml:space="preserve"> STYLEREF 2 \s </w:instrText>
      </w:r>
      <w:r w:rsidR="00FE7A28" w:rsidRPr="002A5C62">
        <w:fldChar w:fldCharType="separate"/>
      </w:r>
      <w:r w:rsidR="008C148D">
        <w:rPr>
          <w:noProof/>
        </w:rPr>
        <w:t>1.4</w:t>
      </w:r>
      <w:r w:rsidR="00FE7A28" w:rsidRPr="002A5C62">
        <w:fldChar w:fldCharType="end"/>
      </w:r>
      <w:r w:rsidR="00FE7A28" w:rsidRPr="002A5C62">
        <w:noBreakHyphen/>
      </w:r>
      <w:r w:rsidR="00FE7A28" w:rsidRPr="002A5C62">
        <w:fldChar w:fldCharType="begin"/>
      </w:r>
      <w:r w:rsidR="00FE7A28" w:rsidRPr="002A5C62">
        <w:instrText xml:space="preserve"> SEQ Table \* ARABIC \s 2 </w:instrText>
      </w:r>
      <w:r w:rsidR="00FE7A28" w:rsidRPr="002A5C62">
        <w:fldChar w:fldCharType="separate"/>
      </w:r>
      <w:r w:rsidR="008C148D">
        <w:rPr>
          <w:noProof/>
        </w:rPr>
        <w:t>1</w:t>
      </w:r>
      <w:r w:rsidR="00FE7A28" w:rsidRPr="002A5C62">
        <w:fldChar w:fldCharType="end"/>
      </w:r>
      <w:r w:rsidRPr="002A5C62">
        <w:t>:</w:t>
      </w:r>
      <w:r w:rsidRPr="002A5C62">
        <w:tab/>
      </w:r>
      <w:r w:rsidR="00057306" w:rsidRPr="002A5C62">
        <w:t>Active substance and varian</w:t>
      </w:r>
      <w:r w:rsidR="00C0491B">
        <w:t>t</w:t>
      </w:r>
      <w:r w:rsidR="004048FB">
        <w:t xml:space="preserve"> of the active substance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69"/>
        <w:gridCol w:w="1869"/>
        <w:gridCol w:w="1869"/>
      </w:tblGrid>
      <w:tr w:rsidR="00057306" w:rsidRPr="002A5C62" w14:paraId="7B851B82" w14:textId="77777777" w:rsidTr="00C8723C">
        <w:trPr>
          <w:tblHeader/>
        </w:trPr>
        <w:tc>
          <w:tcPr>
            <w:tcW w:w="1000" w:type="pct"/>
            <w:shd w:val="clear" w:color="auto" w:fill="auto"/>
          </w:tcPr>
          <w:p w14:paraId="171DA2D6" w14:textId="77777777" w:rsidR="00057306" w:rsidRPr="002A5C62" w:rsidRDefault="00057306" w:rsidP="003D5B75">
            <w:pPr>
              <w:pStyle w:val="RepTableHeader"/>
              <w:jc w:val="center"/>
              <w:rPr>
                <w:lang w:val="en-GB"/>
              </w:rPr>
            </w:pPr>
            <w:r w:rsidRPr="002A5C62">
              <w:rPr>
                <w:lang w:val="en-GB"/>
              </w:rPr>
              <w:t>Active substance /</w:t>
            </w:r>
            <w:r w:rsidRPr="002A5C62">
              <w:rPr>
                <w:lang w:val="en-GB"/>
              </w:rPr>
              <w:br/>
              <w:t>variant</w:t>
            </w:r>
          </w:p>
        </w:tc>
        <w:tc>
          <w:tcPr>
            <w:tcW w:w="1000" w:type="pct"/>
            <w:shd w:val="clear" w:color="auto" w:fill="auto"/>
          </w:tcPr>
          <w:p w14:paraId="66FCA283" w14:textId="77777777" w:rsidR="00057306" w:rsidRPr="002A5C62" w:rsidRDefault="00057306" w:rsidP="00C0491B">
            <w:pPr>
              <w:pStyle w:val="RepTableHeader"/>
              <w:jc w:val="center"/>
              <w:rPr>
                <w:lang w:val="en-GB"/>
              </w:rPr>
            </w:pPr>
            <w:r w:rsidRPr="002A5C62">
              <w:rPr>
                <w:lang w:val="en-GB"/>
              </w:rPr>
              <w:t>Declared content of the pure active substance</w:t>
            </w:r>
            <w:r w:rsidRPr="002A5C62">
              <w:rPr>
                <w:lang w:val="en-GB"/>
              </w:rPr>
              <w:br/>
            </w:r>
            <w:r w:rsidR="004048FB">
              <w:rPr>
                <w:lang w:val="en-GB"/>
              </w:rPr>
              <w:t>(</w:t>
            </w:r>
            <w:r w:rsidRPr="002A5C62">
              <w:rPr>
                <w:lang w:val="en-GB"/>
              </w:rPr>
              <w:t>g/kg</w:t>
            </w:r>
            <w:r w:rsidR="004048FB">
              <w:rPr>
                <w:lang w:val="en-GB"/>
              </w:rPr>
              <w:t>)</w:t>
            </w:r>
          </w:p>
        </w:tc>
        <w:tc>
          <w:tcPr>
            <w:tcW w:w="1000" w:type="pct"/>
            <w:shd w:val="clear" w:color="auto" w:fill="auto"/>
          </w:tcPr>
          <w:p w14:paraId="04F37354" w14:textId="77777777" w:rsidR="00057306" w:rsidRPr="002A5C62" w:rsidRDefault="00057306" w:rsidP="003D5B75">
            <w:pPr>
              <w:pStyle w:val="RepTableHeader"/>
              <w:jc w:val="center"/>
              <w:rPr>
                <w:lang w:val="en-GB"/>
              </w:rPr>
            </w:pPr>
            <w:r w:rsidRPr="002A5C62">
              <w:rPr>
                <w:lang w:val="en-GB"/>
              </w:rPr>
              <w:t>FAO Limits</w:t>
            </w:r>
          </w:p>
          <w:p w14:paraId="0A9C1B09" w14:textId="77777777" w:rsidR="00057306" w:rsidRPr="002A5C62" w:rsidRDefault="004048FB" w:rsidP="003D5B75">
            <w:pPr>
              <w:pStyle w:val="RepTableHeader"/>
              <w:jc w:val="center"/>
              <w:rPr>
                <w:lang w:val="en-GB"/>
              </w:rPr>
            </w:pPr>
            <w:r>
              <w:rPr>
                <w:lang w:val="en-GB"/>
              </w:rPr>
              <w:t>(</w:t>
            </w:r>
            <w:r w:rsidR="00057306" w:rsidRPr="002A5C62">
              <w:rPr>
                <w:lang w:val="en-GB"/>
              </w:rPr>
              <w:t>min – max</w:t>
            </w:r>
            <w:r>
              <w:rPr>
                <w:lang w:val="en-GB"/>
              </w:rPr>
              <w:t>)</w:t>
            </w:r>
          </w:p>
        </w:tc>
        <w:tc>
          <w:tcPr>
            <w:tcW w:w="1000" w:type="pct"/>
            <w:shd w:val="clear" w:color="auto" w:fill="auto"/>
          </w:tcPr>
          <w:p w14:paraId="21C5E09E" w14:textId="77777777" w:rsidR="00057306" w:rsidRPr="002A5C62" w:rsidRDefault="00057306" w:rsidP="00C0491B">
            <w:pPr>
              <w:pStyle w:val="RepTableHeader"/>
              <w:jc w:val="center"/>
              <w:rPr>
                <w:lang w:val="en-GB"/>
              </w:rPr>
            </w:pPr>
            <w:r w:rsidRPr="002A5C62">
              <w:rPr>
                <w:lang w:val="en-GB"/>
              </w:rPr>
              <w:t xml:space="preserve">Technical content* </w:t>
            </w:r>
            <w:r w:rsidRPr="002A5C62">
              <w:rPr>
                <w:lang w:val="en-GB"/>
              </w:rPr>
              <w:br/>
            </w:r>
            <w:r w:rsidR="004048FB">
              <w:rPr>
                <w:lang w:val="en-GB"/>
              </w:rPr>
              <w:t>(</w:t>
            </w:r>
            <w:r w:rsidRPr="002A5C62">
              <w:rPr>
                <w:lang w:val="en-GB"/>
              </w:rPr>
              <w:t>g/kg</w:t>
            </w:r>
            <w:r w:rsidR="004048FB">
              <w:rPr>
                <w:lang w:val="en-GB"/>
              </w:rPr>
              <w:t>)</w:t>
            </w:r>
          </w:p>
        </w:tc>
        <w:tc>
          <w:tcPr>
            <w:tcW w:w="1000" w:type="pct"/>
            <w:shd w:val="clear" w:color="auto" w:fill="auto"/>
          </w:tcPr>
          <w:p w14:paraId="3F46D7A7" w14:textId="77777777" w:rsidR="00057306" w:rsidRPr="002A5C62" w:rsidRDefault="00057306" w:rsidP="003D5B75">
            <w:pPr>
              <w:pStyle w:val="RepTableHeader"/>
              <w:jc w:val="center"/>
              <w:rPr>
                <w:lang w:val="en-GB"/>
              </w:rPr>
            </w:pPr>
            <w:r w:rsidRPr="002A5C62">
              <w:rPr>
                <w:lang w:val="en-GB"/>
              </w:rPr>
              <w:t>T</w:t>
            </w:r>
            <w:r w:rsidR="00C0491B">
              <w:rPr>
                <w:lang w:val="en-GB"/>
              </w:rPr>
              <w:t>echnical content</w:t>
            </w:r>
            <w:r w:rsidRPr="002A5C62">
              <w:rPr>
                <w:lang w:val="en-GB"/>
              </w:rPr>
              <w:t xml:space="preserve"> </w:t>
            </w:r>
          </w:p>
          <w:p w14:paraId="1BCBFBBC" w14:textId="77777777" w:rsidR="00057306" w:rsidRPr="002A5C62" w:rsidRDefault="004048FB" w:rsidP="003D5B75">
            <w:pPr>
              <w:pStyle w:val="RepTableHeader"/>
              <w:jc w:val="center"/>
              <w:rPr>
                <w:lang w:val="en-GB"/>
              </w:rPr>
            </w:pPr>
            <w:r>
              <w:rPr>
                <w:lang w:val="en-GB"/>
              </w:rPr>
              <w:t>(</w:t>
            </w:r>
            <w:r w:rsidR="00057306" w:rsidRPr="002A5C62">
              <w:rPr>
                <w:lang w:val="en-GB"/>
              </w:rPr>
              <w:t>%w/w</w:t>
            </w:r>
            <w:r>
              <w:rPr>
                <w:lang w:val="en-GB"/>
              </w:rPr>
              <w:t>)</w:t>
            </w:r>
          </w:p>
        </w:tc>
      </w:tr>
      <w:tr w:rsidR="00057306" w:rsidRPr="002A5C62" w14:paraId="0877F3D8" w14:textId="77777777" w:rsidTr="00C8723C">
        <w:tc>
          <w:tcPr>
            <w:tcW w:w="1000" w:type="pct"/>
            <w:shd w:val="clear" w:color="auto" w:fill="auto"/>
          </w:tcPr>
          <w:p w14:paraId="3C7D3D9E" w14:textId="77777777" w:rsidR="00057306" w:rsidRPr="002A5C62" w:rsidRDefault="00C0491B" w:rsidP="005C6EFD">
            <w:pPr>
              <w:pStyle w:val="RepTable"/>
            </w:pPr>
            <w:r>
              <w:t>Thiabendazole</w:t>
            </w:r>
          </w:p>
        </w:tc>
        <w:tc>
          <w:tcPr>
            <w:tcW w:w="1000" w:type="pct"/>
            <w:shd w:val="clear" w:color="auto" w:fill="auto"/>
          </w:tcPr>
          <w:p w14:paraId="2BB1A5C0" w14:textId="77777777" w:rsidR="00057306" w:rsidRPr="002A5C62" w:rsidRDefault="00C0491B" w:rsidP="003D5B75">
            <w:pPr>
              <w:pStyle w:val="RepTable"/>
              <w:jc w:val="center"/>
            </w:pPr>
            <w:r>
              <w:sym w:font="Symbol" w:char="F0B3"/>
            </w:r>
            <w:r>
              <w:t xml:space="preserve"> 985 </w:t>
            </w:r>
          </w:p>
        </w:tc>
        <w:tc>
          <w:tcPr>
            <w:tcW w:w="1000" w:type="pct"/>
            <w:shd w:val="clear" w:color="auto" w:fill="auto"/>
          </w:tcPr>
          <w:p w14:paraId="593077F0" w14:textId="77777777" w:rsidR="00057306" w:rsidRPr="002A5C62" w:rsidRDefault="00C0491B" w:rsidP="003D5B75">
            <w:pPr>
              <w:pStyle w:val="RepTable"/>
              <w:jc w:val="center"/>
            </w:pPr>
            <w:r>
              <w:t>none</w:t>
            </w:r>
          </w:p>
        </w:tc>
        <w:tc>
          <w:tcPr>
            <w:tcW w:w="1000" w:type="pct"/>
            <w:shd w:val="clear" w:color="auto" w:fill="auto"/>
          </w:tcPr>
          <w:p w14:paraId="33760D14" w14:textId="77777777" w:rsidR="00057306" w:rsidRPr="002A5C62" w:rsidRDefault="00C0491B" w:rsidP="003D5B75">
            <w:pPr>
              <w:pStyle w:val="RepTable"/>
              <w:jc w:val="center"/>
            </w:pPr>
            <w:r>
              <w:t>18,3</w:t>
            </w:r>
          </w:p>
        </w:tc>
        <w:tc>
          <w:tcPr>
            <w:tcW w:w="1000" w:type="pct"/>
            <w:shd w:val="clear" w:color="auto" w:fill="auto"/>
          </w:tcPr>
          <w:p w14:paraId="52E07867" w14:textId="77777777" w:rsidR="00057306" w:rsidRPr="002A5C62" w:rsidRDefault="00C0491B" w:rsidP="003D5B75">
            <w:pPr>
              <w:pStyle w:val="RepTable"/>
              <w:jc w:val="center"/>
            </w:pPr>
            <w:r>
              <w:t>1,83</w:t>
            </w:r>
          </w:p>
        </w:tc>
      </w:tr>
    </w:tbl>
    <w:p w14:paraId="7CD25292" w14:textId="77777777" w:rsidR="00057306" w:rsidRPr="002A5C62" w:rsidRDefault="00057306" w:rsidP="005C6EFD">
      <w:pPr>
        <w:pStyle w:val="RepTableFootnote"/>
        <w:rPr>
          <w:lang w:val="en-GB"/>
        </w:rPr>
      </w:pPr>
      <w:r w:rsidRPr="002A5C62">
        <w:rPr>
          <w:lang w:val="en-GB"/>
        </w:rPr>
        <w:t xml:space="preserve">* </w:t>
      </w:r>
      <w:r w:rsidR="005C6EFD" w:rsidRPr="002A5C62">
        <w:rPr>
          <w:lang w:val="en-GB"/>
        </w:rPr>
        <w:tab/>
      </w:r>
      <w:r w:rsidRPr="002A5C62">
        <w:rPr>
          <w:lang w:val="en-GB"/>
        </w:rPr>
        <w:t>Based on the minimum purity of the active substance declared for registration in the active substance dossiers</w:t>
      </w:r>
    </w:p>
    <w:p w14:paraId="2BB6B895" w14:textId="77777777" w:rsidR="00E22A91" w:rsidRPr="00E22A91" w:rsidRDefault="00E22A91" w:rsidP="00E22A91">
      <w:pPr>
        <w:pStyle w:val="RepStandard"/>
      </w:pPr>
    </w:p>
    <w:p w14:paraId="1BD3E441" w14:textId="77777777" w:rsidR="00057306" w:rsidRPr="002A5C62" w:rsidRDefault="00057306" w:rsidP="005C6EFD">
      <w:pPr>
        <w:pStyle w:val="Nagwek3"/>
      </w:pPr>
      <w:bookmarkStart w:id="169" w:name="_Toc413426416"/>
      <w:bookmarkStart w:id="170" w:name="_Toc413430154"/>
      <w:bookmarkStart w:id="171" w:name="_Toc413430557"/>
      <w:bookmarkStart w:id="172" w:name="_Toc413431149"/>
      <w:bookmarkStart w:id="173" w:name="_Toc413431314"/>
      <w:bookmarkStart w:id="174" w:name="_Toc413925451"/>
      <w:bookmarkStart w:id="175" w:name="_Toc413934889"/>
      <w:bookmarkStart w:id="176" w:name="_Toc413936643"/>
      <w:bookmarkStart w:id="177" w:name="_Toc413936733"/>
      <w:bookmarkStart w:id="178" w:name="_Toc414361473"/>
      <w:bookmarkStart w:id="179" w:name="_Toc414438816"/>
      <w:bookmarkStart w:id="180" w:name="_Toc414440510"/>
      <w:bookmarkStart w:id="181" w:name="_Toc171583134"/>
      <w:r w:rsidRPr="002A5C62">
        <w:t>Information on the active substance (KCP 1.4.2)</w:t>
      </w:r>
      <w:bookmarkEnd w:id="169"/>
      <w:bookmarkEnd w:id="170"/>
      <w:bookmarkEnd w:id="171"/>
      <w:bookmarkEnd w:id="172"/>
      <w:bookmarkEnd w:id="173"/>
      <w:bookmarkEnd w:id="174"/>
      <w:bookmarkEnd w:id="175"/>
      <w:bookmarkEnd w:id="176"/>
      <w:bookmarkEnd w:id="177"/>
      <w:bookmarkEnd w:id="178"/>
      <w:bookmarkEnd w:id="179"/>
      <w:bookmarkEnd w:id="180"/>
      <w:bookmarkEnd w:id="181"/>
    </w:p>
    <w:p w14:paraId="2AE846F7" w14:textId="77777777" w:rsidR="00057306" w:rsidRPr="002A5C62" w:rsidRDefault="005C6EFD" w:rsidP="005C6EFD">
      <w:pPr>
        <w:pStyle w:val="RepLabel"/>
      </w:pPr>
      <w:bookmarkStart w:id="182" w:name="_Ref413426023"/>
      <w:r w:rsidRPr="002A5C62">
        <w:t>Table </w:t>
      </w:r>
      <w:r w:rsidR="00FE7A28" w:rsidRPr="002A5C62">
        <w:fldChar w:fldCharType="begin"/>
      </w:r>
      <w:r w:rsidR="00FE7A28" w:rsidRPr="002A5C62">
        <w:instrText xml:space="preserve"> STYLEREF 2 \s </w:instrText>
      </w:r>
      <w:r w:rsidR="00FE7A28" w:rsidRPr="002A5C62">
        <w:fldChar w:fldCharType="separate"/>
      </w:r>
      <w:r w:rsidR="008C148D">
        <w:rPr>
          <w:noProof/>
        </w:rPr>
        <w:t>1.4</w:t>
      </w:r>
      <w:r w:rsidR="00FE7A28" w:rsidRPr="002A5C62">
        <w:fldChar w:fldCharType="end"/>
      </w:r>
      <w:r w:rsidR="00FE7A28" w:rsidRPr="002A5C62">
        <w:noBreakHyphen/>
      </w:r>
      <w:r w:rsidR="00FE7A28" w:rsidRPr="002A5C62">
        <w:fldChar w:fldCharType="begin"/>
      </w:r>
      <w:r w:rsidR="00FE7A28" w:rsidRPr="002A5C62">
        <w:instrText xml:space="preserve"> SEQ Table \* ARABIC \s 2 </w:instrText>
      </w:r>
      <w:r w:rsidR="00FE7A28" w:rsidRPr="002A5C62">
        <w:fldChar w:fldCharType="separate"/>
      </w:r>
      <w:r w:rsidR="00BB21FE">
        <w:rPr>
          <w:noProof/>
        </w:rPr>
        <w:t>2</w:t>
      </w:r>
      <w:r w:rsidR="00FE7A28" w:rsidRPr="002A5C62">
        <w:fldChar w:fldCharType="end"/>
      </w:r>
      <w:bookmarkEnd w:id="182"/>
      <w:r w:rsidRPr="002A5C62">
        <w:t>:</w:t>
      </w:r>
      <w:r w:rsidRPr="002A5C62">
        <w:tab/>
        <w:t xml:space="preserve">Information on </w:t>
      </w:r>
      <w:r w:rsidR="00BB21FE">
        <w:t>Thiabendazole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50"/>
        <w:gridCol w:w="7095"/>
      </w:tblGrid>
      <w:tr w:rsidR="00057306" w:rsidRPr="002A5C62" w14:paraId="7B19621E" w14:textId="77777777" w:rsidTr="003D5B75">
        <w:trPr>
          <w:tblHeader/>
        </w:trPr>
        <w:tc>
          <w:tcPr>
            <w:tcW w:w="1204" w:type="pct"/>
            <w:shd w:val="clear" w:color="auto" w:fill="auto"/>
          </w:tcPr>
          <w:p w14:paraId="2BF731CC" w14:textId="77777777" w:rsidR="00057306" w:rsidRPr="002A5C62" w:rsidRDefault="00057306" w:rsidP="003D5B75">
            <w:pPr>
              <w:pStyle w:val="RepTableHeader"/>
              <w:jc w:val="center"/>
              <w:rPr>
                <w:lang w:val="en-GB"/>
              </w:rPr>
            </w:pPr>
            <w:r w:rsidRPr="002A5C62">
              <w:rPr>
                <w:lang w:val="en-GB"/>
              </w:rPr>
              <w:t>Type</w:t>
            </w:r>
          </w:p>
        </w:tc>
        <w:tc>
          <w:tcPr>
            <w:tcW w:w="3796" w:type="pct"/>
            <w:shd w:val="clear" w:color="auto" w:fill="auto"/>
          </w:tcPr>
          <w:p w14:paraId="453E1E33" w14:textId="77777777" w:rsidR="00057306" w:rsidRPr="002A5C62" w:rsidRDefault="00057306" w:rsidP="00BB21FE">
            <w:pPr>
              <w:pStyle w:val="RepTableHeader"/>
              <w:jc w:val="center"/>
              <w:rPr>
                <w:lang w:val="en-GB"/>
              </w:rPr>
            </w:pPr>
            <w:r w:rsidRPr="002A5C62">
              <w:rPr>
                <w:lang w:val="en-GB"/>
              </w:rPr>
              <w:t>Name</w:t>
            </w:r>
          </w:p>
        </w:tc>
      </w:tr>
      <w:tr w:rsidR="00BB21FE" w:rsidRPr="002A5C62" w14:paraId="529E3B5A" w14:textId="77777777" w:rsidTr="00BB21FE">
        <w:tc>
          <w:tcPr>
            <w:tcW w:w="1204" w:type="pct"/>
            <w:shd w:val="clear" w:color="auto" w:fill="auto"/>
          </w:tcPr>
          <w:p w14:paraId="17D5FFB4" w14:textId="77777777" w:rsidR="00BB21FE" w:rsidRPr="002A5C62" w:rsidRDefault="00BB21FE" w:rsidP="005C6EFD">
            <w:pPr>
              <w:pStyle w:val="RepTable"/>
            </w:pPr>
            <w:r w:rsidRPr="002A5C62">
              <w:t>ISO common name</w:t>
            </w:r>
          </w:p>
        </w:tc>
        <w:tc>
          <w:tcPr>
            <w:tcW w:w="3796" w:type="pct"/>
            <w:shd w:val="clear" w:color="auto" w:fill="auto"/>
          </w:tcPr>
          <w:p w14:paraId="07BF57F6" w14:textId="77777777" w:rsidR="00BB21FE" w:rsidRPr="002A5C62" w:rsidRDefault="00811081" w:rsidP="005C6EFD">
            <w:pPr>
              <w:pStyle w:val="RepTable"/>
            </w:pPr>
            <w:r>
              <w:t>Thiabendazole</w:t>
            </w:r>
          </w:p>
        </w:tc>
      </w:tr>
      <w:tr w:rsidR="00BB21FE" w:rsidRPr="002A5C62" w14:paraId="7341B0CA" w14:textId="77777777" w:rsidTr="00BB21FE">
        <w:tc>
          <w:tcPr>
            <w:tcW w:w="1204" w:type="pct"/>
            <w:shd w:val="clear" w:color="auto" w:fill="auto"/>
          </w:tcPr>
          <w:p w14:paraId="1B57D45F" w14:textId="77777777" w:rsidR="00BB21FE" w:rsidRPr="002A5C62" w:rsidRDefault="00BB21FE" w:rsidP="005C6EFD">
            <w:pPr>
              <w:pStyle w:val="RepTable"/>
            </w:pPr>
            <w:r w:rsidRPr="002A5C62">
              <w:t>CAS No.</w:t>
            </w:r>
          </w:p>
        </w:tc>
        <w:tc>
          <w:tcPr>
            <w:tcW w:w="3796" w:type="pct"/>
            <w:shd w:val="clear" w:color="auto" w:fill="auto"/>
          </w:tcPr>
          <w:p w14:paraId="137B10D7" w14:textId="77777777" w:rsidR="00BB21FE" w:rsidRPr="002A5C62" w:rsidRDefault="00811081" w:rsidP="005C6EFD">
            <w:pPr>
              <w:pStyle w:val="RepTable"/>
            </w:pPr>
            <w:r w:rsidRPr="00811081">
              <w:t>148-79-8</w:t>
            </w:r>
          </w:p>
        </w:tc>
      </w:tr>
      <w:tr w:rsidR="00BB21FE" w:rsidRPr="002A5C62" w14:paraId="2DE9F00E" w14:textId="77777777" w:rsidTr="00BB21FE">
        <w:tc>
          <w:tcPr>
            <w:tcW w:w="1204" w:type="pct"/>
            <w:shd w:val="clear" w:color="auto" w:fill="auto"/>
          </w:tcPr>
          <w:p w14:paraId="3A28276D" w14:textId="77777777" w:rsidR="00BB21FE" w:rsidRPr="002A5C62" w:rsidRDefault="00BB21FE" w:rsidP="005C6EFD">
            <w:pPr>
              <w:pStyle w:val="RepTable"/>
            </w:pPr>
            <w:r w:rsidRPr="002A5C62">
              <w:t>EC No.</w:t>
            </w:r>
          </w:p>
        </w:tc>
        <w:tc>
          <w:tcPr>
            <w:tcW w:w="3796" w:type="pct"/>
            <w:shd w:val="clear" w:color="auto" w:fill="auto"/>
          </w:tcPr>
          <w:p w14:paraId="317D45C2" w14:textId="77777777" w:rsidR="00BB21FE" w:rsidRPr="002A5C62" w:rsidRDefault="00811081" w:rsidP="005C6EFD">
            <w:pPr>
              <w:pStyle w:val="RepTable"/>
            </w:pPr>
            <w:r w:rsidRPr="00811081">
              <w:t>205-725-8</w:t>
            </w:r>
          </w:p>
        </w:tc>
      </w:tr>
      <w:tr w:rsidR="00BB21FE" w:rsidRPr="002A5C62" w14:paraId="57A6024B" w14:textId="77777777" w:rsidTr="00BB21FE">
        <w:tc>
          <w:tcPr>
            <w:tcW w:w="1204" w:type="pct"/>
            <w:shd w:val="clear" w:color="auto" w:fill="auto"/>
          </w:tcPr>
          <w:p w14:paraId="02AB14FE" w14:textId="77777777" w:rsidR="00BB21FE" w:rsidRPr="002A5C62" w:rsidRDefault="00BB21FE" w:rsidP="005C6EFD">
            <w:pPr>
              <w:pStyle w:val="RepTable"/>
            </w:pPr>
            <w:r w:rsidRPr="002A5C62">
              <w:t>CIPAC No.</w:t>
            </w:r>
          </w:p>
        </w:tc>
        <w:tc>
          <w:tcPr>
            <w:tcW w:w="3796" w:type="pct"/>
            <w:shd w:val="clear" w:color="auto" w:fill="auto"/>
          </w:tcPr>
          <w:p w14:paraId="785107D2" w14:textId="77777777" w:rsidR="00BB21FE" w:rsidRPr="002A5C62" w:rsidRDefault="00811081" w:rsidP="005C6EFD">
            <w:pPr>
              <w:pStyle w:val="RepTable"/>
            </w:pPr>
            <w:r>
              <w:t>323</w:t>
            </w:r>
          </w:p>
        </w:tc>
      </w:tr>
    </w:tbl>
    <w:p w14:paraId="16B2E385" w14:textId="77777777" w:rsidR="00057306" w:rsidRPr="002A5C62" w:rsidRDefault="00057306" w:rsidP="005C6EFD">
      <w:pPr>
        <w:pStyle w:val="Nagwek3"/>
      </w:pPr>
      <w:bookmarkStart w:id="183" w:name="_Toc240539872"/>
      <w:bookmarkStart w:id="184" w:name="_Toc329611006"/>
      <w:bookmarkStart w:id="185" w:name="_Toc413426417"/>
      <w:bookmarkStart w:id="186" w:name="_Toc413430155"/>
      <w:bookmarkStart w:id="187" w:name="_Toc413430558"/>
      <w:bookmarkStart w:id="188" w:name="_Toc413431150"/>
      <w:bookmarkStart w:id="189" w:name="_Toc413431315"/>
      <w:bookmarkStart w:id="190" w:name="_Toc413925452"/>
      <w:bookmarkStart w:id="191" w:name="_Toc413934890"/>
      <w:bookmarkStart w:id="192" w:name="_Toc413936644"/>
      <w:bookmarkStart w:id="193" w:name="_Toc413936734"/>
      <w:bookmarkStart w:id="194" w:name="_Toc414361474"/>
      <w:bookmarkStart w:id="195" w:name="_Toc414438817"/>
      <w:bookmarkStart w:id="196" w:name="_Toc414440511"/>
      <w:bookmarkStart w:id="197" w:name="_Toc171583135"/>
      <w:r w:rsidRPr="002A5C62">
        <w:t>Information on safeners, synergists and co-formulants</w:t>
      </w:r>
      <w:r w:rsidRPr="002A5C62" w:rsidDel="001B0AE8">
        <w:t xml:space="preserve"> </w:t>
      </w:r>
      <w:r w:rsidRPr="002A5C62">
        <w:t>(KCP 1.4.3)</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2A5C62">
        <w:t xml:space="preserve"> </w:t>
      </w:r>
    </w:p>
    <w:p w14:paraId="67CF2AD9" w14:textId="77777777" w:rsidR="00057306" w:rsidRPr="002A5C62" w:rsidRDefault="00057306" w:rsidP="005C6EFD">
      <w:pPr>
        <w:pStyle w:val="RepStandard"/>
      </w:pPr>
      <w:bookmarkStart w:id="198" w:name="_Toc85530697"/>
      <w:r w:rsidRPr="002A5C62">
        <w:t>CONFIDENTIAL information is provided separately (Part C).</w:t>
      </w:r>
    </w:p>
    <w:p w14:paraId="11ABB641" w14:textId="77777777" w:rsidR="00057306" w:rsidRPr="002A5C62" w:rsidRDefault="00057306" w:rsidP="005C6EFD">
      <w:pPr>
        <w:pStyle w:val="RepStandard"/>
      </w:pPr>
    </w:p>
    <w:p w14:paraId="037B92EA" w14:textId="77777777" w:rsidR="00057306" w:rsidRPr="002A5C62" w:rsidRDefault="00057306" w:rsidP="005C6EFD">
      <w:pPr>
        <w:pStyle w:val="Nagwek2"/>
      </w:pPr>
      <w:bookmarkStart w:id="199" w:name="_Toc387748466"/>
      <w:bookmarkStart w:id="200" w:name="_Toc413426418"/>
      <w:bookmarkStart w:id="201" w:name="_Toc413430156"/>
      <w:bookmarkStart w:id="202" w:name="_Toc413430559"/>
      <w:bookmarkStart w:id="203" w:name="_Toc413431151"/>
      <w:bookmarkStart w:id="204" w:name="_Toc413431316"/>
      <w:bookmarkStart w:id="205" w:name="_Toc413925453"/>
      <w:bookmarkStart w:id="206" w:name="_Toc413934891"/>
      <w:bookmarkStart w:id="207" w:name="_Toc413936645"/>
      <w:bookmarkStart w:id="208" w:name="_Toc413936735"/>
      <w:bookmarkStart w:id="209" w:name="_Toc414361475"/>
      <w:bookmarkStart w:id="210" w:name="_Toc414438818"/>
      <w:bookmarkStart w:id="211" w:name="_Toc414440512"/>
      <w:bookmarkStart w:id="212" w:name="_Toc171583136"/>
      <w:bookmarkEnd w:id="198"/>
      <w:r w:rsidRPr="002A5C62">
        <w:lastRenderedPageBreak/>
        <w:t>Type and code of the plant protection product (KCP 1.5)</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tbl>
      <w:tblPr>
        <w:tblW w:w="5000" w:type="pct"/>
        <w:tblInd w:w="-85" w:type="dxa"/>
        <w:tblCellMar>
          <w:top w:w="57" w:type="dxa"/>
          <w:left w:w="57" w:type="dxa"/>
          <w:bottom w:w="57" w:type="dxa"/>
          <w:right w:w="57" w:type="dxa"/>
        </w:tblCellMar>
        <w:tblLook w:val="01E0" w:firstRow="1" w:lastRow="1" w:firstColumn="1" w:lastColumn="1" w:noHBand="0" w:noVBand="0"/>
      </w:tblPr>
      <w:tblGrid>
        <w:gridCol w:w="4505"/>
        <w:gridCol w:w="4850"/>
      </w:tblGrid>
      <w:tr w:rsidR="005C6EFD" w:rsidRPr="002A5C62" w14:paraId="1B89F965" w14:textId="77777777" w:rsidTr="001D3773">
        <w:tc>
          <w:tcPr>
            <w:tcW w:w="2408" w:type="pct"/>
            <w:shd w:val="clear" w:color="auto" w:fill="auto"/>
          </w:tcPr>
          <w:p w14:paraId="36BFD06F" w14:textId="77777777" w:rsidR="005C6EFD" w:rsidRPr="002A5C62" w:rsidRDefault="005C6EFD" w:rsidP="001D3773">
            <w:pPr>
              <w:pStyle w:val="RepStandard"/>
              <w:ind w:left="80"/>
            </w:pPr>
            <w:r w:rsidRPr="002A5C62">
              <w:t xml:space="preserve">Type: </w:t>
            </w:r>
            <w:r w:rsidR="00ED71DF" w:rsidRPr="00ED71DF">
              <w:t>Paste</w:t>
            </w:r>
            <w:r w:rsidRPr="002A5C62">
              <w:t xml:space="preserve"> </w:t>
            </w:r>
          </w:p>
        </w:tc>
        <w:tc>
          <w:tcPr>
            <w:tcW w:w="2592" w:type="pct"/>
            <w:shd w:val="clear" w:color="auto" w:fill="auto"/>
          </w:tcPr>
          <w:p w14:paraId="77ABF95A" w14:textId="77777777" w:rsidR="005C6EFD" w:rsidRPr="002A5C62" w:rsidRDefault="005C6EFD" w:rsidP="00ED71DF">
            <w:pPr>
              <w:pStyle w:val="RepStandard"/>
              <w:rPr>
                <w:highlight w:val="yellow"/>
              </w:rPr>
            </w:pPr>
            <w:r w:rsidRPr="002A5C62">
              <w:t xml:space="preserve"> Code: </w:t>
            </w:r>
            <w:r w:rsidR="00ED71DF">
              <w:t>PA</w:t>
            </w:r>
            <w:r w:rsidRPr="002A5C62">
              <w:t xml:space="preserve"> </w:t>
            </w:r>
          </w:p>
        </w:tc>
      </w:tr>
    </w:tbl>
    <w:p w14:paraId="1731495F" w14:textId="77777777" w:rsidR="00057306" w:rsidRPr="002A5C62" w:rsidRDefault="00057306" w:rsidP="005C6EFD">
      <w:pPr>
        <w:pStyle w:val="Nagwek2"/>
      </w:pPr>
      <w:bookmarkStart w:id="213" w:name="_Toc20556837"/>
      <w:bookmarkStart w:id="214" w:name="_Toc54512807"/>
      <w:bookmarkStart w:id="215" w:name="_Toc58143779"/>
      <w:bookmarkStart w:id="216" w:name="_Toc85530701"/>
      <w:bookmarkStart w:id="217" w:name="_Toc240539877"/>
      <w:bookmarkStart w:id="218" w:name="_Toc329611009"/>
      <w:bookmarkStart w:id="219" w:name="_Toc387748467"/>
      <w:bookmarkStart w:id="220" w:name="_Toc413426419"/>
      <w:bookmarkStart w:id="221" w:name="_Toc413430157"/>
      <w:bookmarkStart w:id="222" w:name="_Toc413430560"/>
      <w:bookmarkStart w:id="223" w:name="_Toc413431152"/>
      <w:bookmarkStart w:id="224" w:name="_Toc413431317"/>
      <w:bookmarkStart w:id="225" w:name="_Toc413925454"/>
      <w:bookmarkStart w:id="226" w:name="_Toc413934892"/>
      <w:bookmarkStart w:id="227" w:name="_Toc413936646"/>
      <w:bookmarkStart w:id="228" w:name="_Toc413936736"/>
      <w:bookmarkStart w:id="229" w:name="_Toc414361476"/>
      <w:bookmarkStart w:id="230" w:name="_Toc414438819"/>
      <w:bookmarkStart w:id="231" w:name="_Toc414440513"/>
      <w:bookmarkStart w:id="232" w:name="_Toc171583137"/>
      <w:r w:rsidRPr="002A5C62">
        <w:t>Function</w:t>
      </w:r>
      <w:bookmarkEnd w:id="213"/>
      <w:bookmarkEnd w:id="214"/>
      <w:bookmarkEnd w:id="215"/>
      <w:bookmarkEnd w:id="216"/>
      <w:bookmarkEnd w:id="217"/>
      <w:bookmarkEnd w:id="218"/>
      <w:r w:rsidRPr="002A5C62">
        <w:t xml:space="preserve"> (KCP 1.6)</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58D88565" w14:textId="77777777" w:rsidR="0020077A" w:rsidRPr="002A5C62" w:rsidRDefault="00ED71DF" w:rsidP="0020077A">
      <w:pPr>
        <w:pStyle w:val="RepStandard"/>
      </w:pPr>
      <w:r>
        <w:t>Fungicide.</w:t>
      </w:r>
    </w:p>
    <w:p w14:paraId="05826343" w14:textId="77777777" w:rsidR="00057306" w:rsidRPr="002A5C62" w:rsidRDefault="00C75A06" w:rsidP="005C6EFD">
      <w:pPr>
        <w:pStyle w:val="Nagwek1"/>
        <w:pageBreakBefore/>
        <w:ind w:left="1418" w:hanging="1418"/>
      </w:pPr>
      <w:bookmarkStart w:id="233" w:name="_Toc20556838"/>
      <w:bookmarkStart w:id="234" w:name="_Toc85530703"/>
      <w:bookmarkStart w:id="235" w:name="_Toc240539879"/>
      <w:bookmarkStart w:id="236" w:name="_Toc329611010"/>
      <w:bookmarkStart w:id="237" w:name="_Toc387748468"/>
      <w:bookmarkStart w:id="238" w:name="_Toc413426420"/>
      <w:bookmarkStart w:id="239" w:name="_Toc413430158"/>
      <w:bookmarkStart w:id="240" w:name="_Toc413430561"/>
      <w:bookmarkStart w:id="241" w:name="_Toc413431153"/>
      <w:bookmarkStart w:id="242" w:name="_Toc413431318"/>
      <w:bookmarkStart w:id="243" w:name="_Toc413925455"/>
      <w:bookmarkStart w:id="244" w:name="_Toc413934893"/>
      <w:bookmarkStart w:id="245" w:name="_Toc413936647"/>
      <w:bookmarkStart w:id="246" w:name="_Toc413936737"/>
      <w:bookmarkStart w:id="247" w:name="_Toc414361477"/>
      <w:bookmarkStart w:id="248" w:name="_Toc414438820"/>
      <w:bookmarkStart w:id="249" w:name="_Toc414440514"/>
      <w:bookmarkStart w:id="250" w:name="_Toc171583138"/>
      <w:r w:rsidRPr="002A5C62">
        <w:lastRenderedPageBreak/>
        <w:t xml:space="preserve">Section 2: </w:t>
      </w:r>
      <w:r w:rsidR="005C6EFD" w:rsidRPr="002A5C62">
        <w:t>Physical</w:t>
      </w:r>
      <w:r w:rsidR="00057306" w:rsidRPr="002A5C62">
        <w:t xml:space="preserve">, </w:t>
      </w:r>
      <w:r w:rsidR="005C6EFD" w:rsidRPr="002A5C62">
        <w:t>chemical</w:t>
      </w:r>
      <w:r w:rsidR="00057306" w:rsidRPr="002A5C62">
        <w:t xml:space="preserve"> and technical </w:t>
      </w:r>
      <w:r w:rsidR="005C6EFD" w:rsidRPr="002A5C62">
        <w:t>properties</w:t>
      </w:r>
      <w:r w:rsidR="00057306" w:rsidRPr="002A5C62">
        <w:t xml:space="preserve"> </w:t>
      </w:r>
      <w:r w:rsidR="005C6EFD" w:rsidRPr="002A5C62">
        <w:t>of the plant protection product</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7626C692" w14:textId="77777777" w:rsidR="00057306" w:rsidRPr="002A5C62" w:rsidRDefault="00057306" w:rsidP="005C6EFD">
      <w:pPr>
        <w:pStyle w:val="RepStandard"/>
      </w:pPr>
      <w:r w:rsidRPr="002A5C62">
        <w:t xml:space="preserve">All studies have been performed in accordance with the current requirements and the results are deemed to be acceptable. The appearance of the product is that of </w:t>
      </w:r>
      <w:r w:rsidR="004149D2">
        <w:t>homogenous light gr</w:t>
      </w:r>
      <w:r w:rsidR="008B0A81">
        <w:t>e</w:t>
      </w:r>
      <w:r w:rsidR="004149D2">
        <w:t>y paste</w:t>
      </w:r>
      <w:r w:rsidRPr="002A5C62">
        <w:t xml:space="preserve">, with a </w:t>
      </w:r>
      <w:r w:rsidR="004149D2">
        <w:t xml:space="preserve">slight </w:t>
      </w:r>
      <w:r w:rsidR="008B0A81">
        <w:t xml:space="preserve">  </w:t>
      </w:r>
      <w:r w:rsidR="004149D2">
        <w:t>characteristic</w:t>
      </w:r>
      <w:r w:rsidRPr="002A5C62">
        <w:t xml:space="preserve"> odour. It is </w:t>
      </w:r>
      <w:r w:rsidRPr="00690B62">
        <w:t xml:space="preserve">not explosive, has no oxidising properties. The product is not flammable. In </w:t>
      </w:r>
      <w:r w:rsidR="004149D2" w:rsidRPr="00690B62">
        <w:t xml:space="preserve">5 % w/w of </w:t>
      </w:r>
      <w:r w:rsidRPr="00690B62">
        <w:t xml:space="preserve">aqueous </w:t>
      </w:r>
      <w:r w:rsidR="004149D2" w:rsidRPr="00690B62">
        <w:t>dispersion</w:t>
      </w:r>
      <w:r w:rsidRPr="00690B62">
        <w:t xml:space="preserve">, it has a pH value around </w:t>
      </w:r>
      <w:r w:rsidR="004149D2" w:rsidRPr="00690B62">
        <w:t>8</w:t>
      </w:r>
      <w:r w:rsidRPr="00690B62">
        <w:t xml:space="preserve"> at </w:t>
      </w:r>
      <w:r w:rsidR="004149D2" w:rsidRPr="00690B62">
        <w:t>20</w:t>
      </w:r>
      <w:r w:rsidRPr="00690B62">
        <w:t xml:space="preserve"> °C. There is no effect of high temperature on the stability of the formulation, since after 14 days at 54 °C, neither the active ingredient content nor the technical properties were changed. The stability data indicate a shelf life of at least 2 years at ambient temperature when stored in </w:t>
      </w:r>
      <w:r w:rsidR="004149D2" w:rsidRPr="00690B62">
        <w:rPr>
          <w:i/>
        </w:rPr>
        <w:t>PP cans</w:t>
      </w:r>
      <w:r w:rsidRPr="00690B62">
        <w:t xml:space="preserve">.  Its technical characteristics are acceptable for a </w:t>
      </w:r>
      <w:r w:rsidR="004149D2" w:rsidRPr="00690B62">
        <w:rPr>
          <w:i/>
        </w:rPr>
        <w:t>Paste</w:t>
      </w:r>
      <w:r w:rsidRPr="00690B62">
        <w:t xml:space="preserve"> formulation.</w:t>
      </w:r>
    </w:p>
    <w:p w14:paraId="489CC8F2" w14:textId="77777777" w:rsidR="00057306" w:rsidRPr="002A5C62" w:rsidRDefault="00057306" w:rsidP="005C6EFD">
      <w:pPr>
        <w:pStyle w:val="RepStandard"/>
      </w:pPr>
      <w:r w:rsidRPr="002A5C62">
        <w:t xml:space="preserve">The intended concentration of use is </w:t>
      </w:r>
      <w:r w:rsidR="004F5321">
        <w:t xml:space="preserve">1,8 </w:t>
      </w:r>
      <w:r w:rsidRPr="002A5C62">
        <w:t xml:space="preserve">%. </w:t>
      </w:r>
    </w:p>
    <w:p w14:paraId="41D5DA22" w14:textId="77777777" w:rsidR="00057306" w:rsidRPr="002A5C62" w:rsidRDefault="00057306" w:rsidP="006733CC">
      <w:pPr>
        <w:pStyle w:val="RepNewPart"/>
      </w:pPr>
      <w:bookmarkStart w:id="251" w:name="_Toc329611011"/>
      <w:r w:rsidRPr="002A5C62">
        <w:t>Justified Proposals for Classification and Labelling</w:t>
      </w:r>
      <w:bookmarkEnd w:id="251"/>
      <w:r w:rsidRPr="002A5C62">
        <w:t xml:space="preserve"> (KCP 12) for physical chemical part only</w:t>
      </w:r>
    </w:p>
    <w:p w14:paraId="441E2B9C" w14:textId="77777777" w:rsidR="005C6EFD" w:rsidRDefault="00A52F2A" w:rsidP="005C6EFD">
      <w:pPr>
        <w:pStyle w:val="RepStandard"/>
      </w:pPr>
      <w:r>
        <w:t>H412</w:t>
      </w:r>
      <w:r>
        <w:tab/>
      </w:r>
      <w:r>
        <w:tab/>
        <w:t>Harmful to aquatic life with long lasting effects.</w:t>
      </w:r>
    </w:p>
    <w:p w14:paraId="547BD0AB" w14:textId="77777777" w:rsidR="00A52F2A" w:rsidRDefault="00A52F2A" w:rsidP="005C6EFD">
      <w:pPr>
        <w:pStyle w:val="RepStandard"/>
      </w:pPr>
      <w:r>
        <w:t>EUH208</w:t>
      </w:r>
      <w:r>
        <w:tab/>
        <w:t>Contains 1,2-benzisothiazol-3-one. May produce an allergic reaction.</w:t>
      </w:r>
    </w:p>
    <w:p w14:paraId="2D011786" w14:textId="77777777" w:rsidR="00A52F2A" w:rsidRDefault="00A52F2A" w:rsidP="005C6EFD">
      <w:pPr>
        <w:pStyle w:val="RepStandard"/>
      </w:pPr>
      <w:r>
        <w:t>EUH041</w:t>
      </w:r>
      <w:r w:rsidR="00D206CB">
        <w:tab/>
      </w:r>
      <w:r w:rsidR="00D206CB" w:rsidRPr="00D206CB">
        <w:t>To avoid risks to human health and the environment, comply with the instructions for use.</w:t>
      </w:r>
    </w:p>
    <w:p w14:paraId="1DF03CA2" w14:textId="77777777" w:rsidR="00D206CB" w:rsidRDefault="00D206CB" w:rsidP="005C6EFD">
      <w:pPr>
        <w:pStyle w:val="RepStandard"/>
      </w:pPr>
    </w:p>
    <w:p w14:paraId="2452DB3C" w14:textId="77777777" w:rsidR="00D206CB" w:rsidRDefault="00D206CB" w:rsidP="005C6EFD">
      <w:pPr>
        <w:pStyle w:val="RepStandard"/>
      </w:pPr>
      <w:r>
        <w:t xml:space="preserve">Signal word: </w:t>
      </w:r>
      <w:r>
        <w:tab/>
        <w:t>none</w:t>
      </w:r>
    </w:p>
    <w:p w14:paraId="19B1521C" w14:textId="77777777" w:rsidR="00D206CB" w:rsidRPr="002A5C62" w:rsidRDefault="00D206CB" w:rsidP="005C6EFD">
      <w:pPr>
        <w:pStyle w:val="RepStandard"/>
      </w:pPr>
      <w:r>
        <w:t>Pictograms:</w:t>
      </w:r>
      <w:r>
        <w:tab/>
      </w:r>
      <w:r w:rsidR="00800FAD">
        <w:t>none</w:t>
      </w:r>
    </w:p>
    <w:p w14:paraId="42A7B052" w14:textId="77777777" w:rsidR="005C6EFD" w:rsidRPr="002A5C62" w:rsidRDefault="005C6EFD" w:rsidP="006733CC">
      <w:pPr>
        <w:pStyle w:val="RepNewPart"/>
      </w:pPr>
      <w:bookmarkStart w:id="252" w:name="_Toc329611012"/>
      <w:r w:rsidRPr="002A5C62">
        <w:t>Notifier Proposals for Risk and Safety Phrases</w:t>
      </w:r>
      <w:bookmarkEnd w:id="252"/>
      <w:r w:rsidRPr="002A5C62">
        <w:t xml:space="preserve"> (KCP 12)</w:t>
      </w:r>
    </w:p>
    <w:p w14:paraId="362423D0" w14:textId="77777777" w:rsidR="005C6EFD" w:rsidRDefault="00B256A1" w:rsidP="005C6EFD">
      <w:pPr>
        <w:pStyle w:val="RepStandard"/>
      </w:pPr>
      <w:r>
        <w:t>P280</w:t>
      </w:r>
      <w:r>
        <w:tab/>
      </w:r>
      <w:r>
        <w:tab/>
        <w:t>Wear protective gloves.</w:t>
      </w:r>
    </w:p>
    <w:p w14:paraId="237EBD3A" w14:textId="77777777" w:rsidR="00B256A1" w:rsidRDefault="00B256A1" w:rsidP="005C6EFD">
      <w:pPr>
        <w:pStyle w:val="RepStandard"/>
      </w:pPr>
      <w:r>
        <w:t>P302+P352</w:t>
      </w:r>
      <w:r>
        <w:tab/>
        <w:t>IF ON SKIN: Wash with plenty of soap and water.</w:t>
      </w:r>
    </w:p>
    <w:p w14:paraId="502E2BAB" w14:textId="77777777" w:rsidR="00B256A1" w:rsidRPr="002A5C62" w:rsidRDefault="00B256A1" w:rsidP="005C6EFD">
      <w:pPr>
        <w:pStyle w:val="RepStandard"/>
      </w:pPr>
      <w:r>
        <w:t>SP1</w:t>
      </w:r>
      <w:r>
        <w:tab/>
      </w:r>
      <w:r>
        <w:tab/>
      </w:r>
      <w:r w:rsidR="00F8155E">
        <w:t xml:space="preserve">Do not contaminate water with the product or its container (Do not clean application </w:t>
      </w:r>
      <w:r w:rsidR="00F8155E">
        <w:tab/>
      </w:r>
      <w:r w:rsidR="00F8155E">
        <w:tab/>
      </w:r>
      <w:r w:rsidR="00F8155E">
        <w:tab/>
        <w:t>equipment near surface water/Avoid contamination via drains from farmyards and roads).</w:t>
      </w:r>
    </w:p>
    <w:p w14:paraId="164E118C" w14:textId="77777777" w:rsidR="005C6EFD" w:rsidRPr="002A5C62" w:rsidRDefault="005C6EFD" w:rsidP="006733CC">
      <w:pPr>
        <w:pStyle w:val="RepNewPart"/>
      </w:pPr>
      <w:r w:rsidRPr="002A5C62">
        <w:t xml:space="preserve">Compliance with FAO specifications: </w:t>
      </w:r>
    </w:p>
    <w:p w14:paraId="4C03D3D8" w14:textId="77777777" w:rsidR="005C6EFD" w:rsidRPr="002A5C62" w:rsidRDefault="005C6EFD" w:rsidP="005C6EFD">
      <w:pPr>
        <w:pStyle w:val="RepStandard"/>
      </w:pPr>
      <w:r w:rsidRPr="002A5C62">
        <w:t xml:space="preserve">The product </w:t>
      </w:r>
      <w:r w:rsidR="007C7193">
        <w:t>FUNABEN</w:t>
      </w:r>
      <w:r w:rsidR="007C7193" w:rsidRPr="007C7193">
        <w:rPr>
          <w:vertAlign w:val="superscript"/>
        </w:rPr>
        <w:t>®</w:t>
      </w:r>
      <w:r w:rsidR="007C7193">
        <w:t xml:space="preserve"> 018 PA</w:t>
      </w:r>
      <w:r w:rsidRPr="002A5C62">
        <w:t xml:space="preserve"> complies with FAO specifications.</w:t>
      </w:r>
    </w:p>
    <w:p w14:paraId="49E2D0D9" w14:textId="77777777" w:rsidR="005C6EFD" w:rsidRPr="002A5C62" w:rsidRDefault="0020077A" w:rsidP="006733CC">
      <w:pPr>
        <w:pStyle w:val="RepNewPart"/>
      </w:pPr>
      <w:r w:rsidRPr="002A5C62">
        <w:t>Formulation used for tests</w:t>
      </w:r>
    </w:p>
    <w:p w14:paraId="1D72E455" w14:textId="77777777" w:rsidR="00E22A91" w:rsidRPr="00E22A91" w:rsidRDefault="007C7193" w:rsidP="00E22A91">
      <w:pPr>
        <w:pStyle w:val="RepStandard"/>
      </w:pPr>
      <w:r w:rsidRPr="007C7193">
        <w:t>The product used for testing has the same composition as indicated in Part C of the Registration Report.</w:t>
      </w:r>
    </w:p>
    <w:p w14:paraId="5BAE6000" w14:textId="77777777" w:rsidR="005C6EFD" w:rsidRPr="002A5C62" w:rsidRDefault="005C6EFD" w:rsidP="005C6EFD">
      <w:pPr>
        <w:pStyle w:val="RepStandard"/>
        <w:rPr>
          <w:highlight w:val="cyan"/>
        </w:rPr>
      </w:pPr>
    </w:p>
    <w:p w14:paraId="4BA5D902" w14:textId="77777777" w:rsidR="005C6EFD" w:rsidRPr="002A5C62" w:rsidRDefault="005C6EFD" w:rsidP="005C6EFD">
      <w:pPr>
        <w:pStyle w:val="RepStandard"/>
        <w:sectPr w:rsidR="005C6EFD" w:rsidRPr="002A5C62" w:rsidSect="00882C1C">
          <w:headerReference w:type="even" r:id="rId10"/>
          <w:headerReference w:type="first" r:id="rId11"/>
          <w:pgSz w:w="11907" w:h="16840" w:code="9"/>
          <w:pgMar w:top="1418" w:right="1134" w:bottom="1134" w:left="1418" w:header="709" w:footer="142" w:gutter="0"/>
          <w:pgNumType w:chapSep="period"/>
          <w:cols w:space="720"/>
          <w:docGrid w:linePitch="326"/>
        </w:sectPr>
      </w:pPr>
    </w:p>
    <w:p w14:paraId="348308FB" w14:textId="77777777" w:rsidR="005C6EFD" w:rsidRPr="002A5C62" w:rsidRDefault="005C6EFD" w:rsidP="005C6EFD">
      <w:pPr>
        <w:pStyle w:val="RepStandard"/>
        <w:sectPr w:rsidR="005C6EFD" w:rsidRPr="002A5C62" w:rsidSect="00882C1C">
          <w:pgSz w:w="16840" w:h="11907" w:orient="landscape" w:code="9"/>
          <w:pgMar w:top="1417" w:right="1134" w:bottom="1134" w:left="1134" w:header="709" w:footer="142" w:gutter="0"/>
          <w:pgNumType w:chapSep="period"/>
          <w:cols w:space="720"/>
          <w:docGrid w:linePitch="326"/>
        </w:sectPr>
      </w:pPr>
    </w:p>
    <w:p w14:paraId="21FC4433" w14:textId="77777777" w:rsidR="00FE7A28" w:rsidRPr="002A5C62" w:rsidRDefault="00687DDF" w:rsidP="00FE7A28">
      <w:pPr>
        <w:pStyle w:val="RepLabel"/>
      </w:pPr>
      <w:r w:rsidRPr="002A5C62">
        <w:t>Table </w:t>
      </w:r>
      <w:r w:rsidR="00FE7A28" w:rsidRPr="002A5C62">
        <w:t>2-</w:t>
      </w:r>
      <w:r w:rsidR="00FE7A28" w:rsidRPr="002A5C62">
        <w:fldChar w:fldCharType="begin"/>
      </w:r>
      <w:r w:rsidR="00FE7A28" w:rsidRPr="002A5C62">
        <w:instrText xml:space="preserve"> SEQ Table \* ARABIC \s 2 </w:instrText>
      </w:r>
      <w:r w:rsidR="00FE7A28" w:rsidRPr="002A5C62">
        <w:fldChar w:fldCharType="separate"/>
      </w:r>
      <w:r w:rsidR="008C148D">
        <w:rPr>
          <w:noProof/>
        </w:rPr>
        <w:t>1</w:t>
      </w:r>
      <w:r w:rsidR="00FE7A28" w:rsidRPr="002A5C62">
        <w:fldChar w:fldCharType="end"/>
      </w:r>
      <w:r w:rsidRPr="002A5C62">
        <w:t>:</w:t>
      </w:r>
      <w:r w:rsidRPr="002A5C62">
        <w:tab/>
        <w:t>Physical, chemical and technical properties of the plant protection product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14"/>
        <w:gridCol w:w="1470"/>
        <w:gridCol w:w="85"/>
        <w:gridCol w:w="1387"/>
        <w:gridCol w:w="6418"/>
        <w:gridCol w:w="117"/>
        <w:gridCol w:w="526"/>
        <w:gridCol w:w="76"/>
        <w:gridCol w:w="1483"/>
        <w:gridCol w:w="1586"/>
      </w:tblGrid>
      <w:tr w:rsidR="00521689" w:rsidRPr="002A5C62" w14:paraId="6F1C3B93" w14:textId="77777777" w:rsidTr="000857D2">
        <w:trPr>
          <w:tblHeader/>
        </w:trPr>
        <w:tc>
          <w:tcPr>
            <w:tcW w:w="486" w:type="pct"/>
            <w:shd w:val="clear" w:color="auto" w:fill="auto"/>
            <w:vAlign w:val="center"/>
          </w:tcPr>
          <w:p w14:paraId="65D12926" w14:textId="77777777" w:rsidR="00057306" w:rsidRPr="002A5C62" w:rsidRDefault="00057306" w:rsidP="000857D2">
            <w:pPr>
              <w:pStyle w:val="RepTableHeader"/>
              <w:jc w:val="center"/>
              <w:rPr>
                <w:lang w:val="en-GB"/>
              </w:rPr>
            </w:pPr>
            <w:r w:rsidRPr="002A5C62">
              <w:rPr>
                <w:lang w:val="en-GB"/>
              </w:rPr>
              <w:t>Annex point</w:t>
            </w:r>
          </w:p>
        </w:tc>
        <w:tc>
          <w:tcPr>
            <w:tcW w:w="534" w:type="pct"/>
            <w:gridSpan w:val="2"/>
            <w:shd w:val="clear" w:color="auto" w:fill="auto"/>
            <w:vAlign w:val="center"/>
          </w:tcPr>
          <w:p w14:paraId="242481BB" w14:textId="77777777" w:rsidR="00057306" w:rsidRPr="002A5C62" w:rsidRDefault="00057306" w:rsidP="000857D2">
            <w:pPr>
              <w:pStyle w:val="RepTableHeader"/>
              <w:jc w:val="center"/>
              <w:rPr>
                <w:lang w:val="en-GB"/>
              </w:rPr>
            </w:pPr>
            <w:r w:rsidRPr="002A5C62">
              <w:rPr>
                <w:lang w:val="en-GB"/>
              </w:rPr>
              <w:t xml:space="preserve">Method used / </w:t>
            </w:r>
            <w:r w:rsidR="00687DDF" w:rsidRPr="002A5C62">
              <w:rPr>
                <w:lang w:val="en-GB"/>
              </w:rPr>
              <w:br/>
            </w:r>
            <w:r w:rsidRPr="002A5C62">
              <w:rPr>
                <w:lang w:val="en-GB"/>
              </w:rPr>
              <w:t>deviations</w:t>
            </w:r>
          </w:p>
        </w:tc>
        <w:tc>
          <w:tcPr>
            <w:tcW w:w="476" w:type="pct"/>
            <w:shd w:val="clear" w:color="auto" w:fill="auto"/>
            <w:vAlign w:val="center"/>
          </w:tcPr>
          <w:p w14:paraId="27919E21" w14:textId="7C3AF42F" w:rsidR="00057306" w:rsidRPr="002A5C62" w:rsidRDefault="00057306" w:rsidP="000857D2">
            <w:pPr>
              <w:pStyle w:val="RepTableHeader"/>
              <w:jc w:val="center"/>
              <w:rPr>
                <w:lang w:val="en-GB"/>
              </w:rPr>
            </w:pPr>
            <w:r w:rsidRPr="002A5C62">
              <w:rPr>
                <w:lang w:val="en-GB"/>
              </w:rPr>
              <w:t>Test material</w:t>
            </w:r>
          </w:p>
        </w:tc>
        <w:tc>
          <w:tcPr>
            <w:tcW w:w="2244" w:type="pct"/>
            <w:gridSpan w:val="2"/>
            <w:shd w:val="clear" w:color="auto" w:fill="auto"/>
            <w:vAlign w:val="center"/>
          </w:tcPr>
          <w:p w14:paraId="186C1E80" w14:textId="77777777" w:rsidR="00057306" w:rsidRPr="002A5C62" w:rsidRDefault="00057306" w:rsidP="000857D2">
            <w:pPr>
              <w:pStyle w:val="RepTableHeader"/>
              <w:jc w:val="center"/>
              <w:rPr>
                <w:lang w:val="en-GB"/>
              </w:rPr>
            </w:pPr>
            <w:r w:rsidRPr="002A5C62">
              <w:rPr>
                <w:lang w:val="en-GB"/>
              </w:rPr>
              <w:t>Findings</w:t>
            </w:r>
          </w:p>
        </w:tc>
        <w:tc>
          <w:tcPr>
            <w:tcW w:w="181" w:type="pct"/>
            <w:shd w:val="clear" w:color="auto" w:fill="auto"/>
            <w:vAlign w:val="center"/>
          </w:tcPr>
          <w:p w14:paraId="06DAC50F" w14:textId="77777777" w:rsidR="00057306" w:rsidRPr="002A5C62" w:rsidRDefault="00057306" w:rsidP="000857D2">
            <w:pPr>
              <w:pStyle w:val="RepTableHeader"/>
              <w:jc w:val="center"/>
              <w:rPr>
                <w:lang w:val="en-GB"/>
              </w:rPr>
            </w:pPr>
            <w:r w:rsidRPr="002A5C62">
              <w:rPr>
                <w:lang w:val="en-GB"/>
              </w:rPr>
              <w:t>GLP</w:t>
            </w:r>
            <w:r w:rsidRPr="002A5C62">
              <w:rPr>
                <w:lang w:val="en-GB"/>
              </w:rPr>
              <w:br/>
              <w:t>Y/N</w:t>
            </w:r>
          </w:p>
        </w:tc>
        <w:tc>
          <w:tcPr>
            <w:tcW w:w="535" w:type="pct"/>
            <w:gridSpan w:val="2"/>
            <w:shd w:val="clear" w:color="auto" w:fill="auto"/>
            <w:vAlign w:val="center"/>
          </w:tcPr>
          <w:p w14:paraId="11C6788A" w14:textId="7CB6A2C3" w:rsidR="00057306" w:rsidRPr="002A5C62" w:rsidRDefault="00057306" w:rsidP="000857D2">
            <w:pPr>
              <w:pStyle w:val="RepTableHeader"/>
              <w:jc w:val="center"/>
              <w:rPr>
                <w:lang w:val="en-GB"/>
              </w:rPr>
            </w:pPr>
            <w:r w:rsidRPr="002A5C62">
              <w:rPr>
                <w:lang w:val="en-GB"/>
              </w:rPr>
              <w:t>Reference</w:t>
            </w:r>
          </w:p>
        </w:tc>
        <w:tc>
          <w:tcPr>
            <w:tcW w:w="545" w:type="pct"/>
            <w:shd w:val="clear" w:color="auto" w:fill="D9D9D9"/>
            <w:vAlign w:val="center"/>
          </w:tcPr>
          <w:p w14:paraId="060B006E" w14:textId="77777777" w:rsidR="00057306" w:rsidRPr="002A5C62" w:rsidRDefault="00057306" w:rsidP="000857D2">
            <w:pPr>
              <w:pStyle w:val="RepTableHeader"/>
              <w:jc w:val="center"/>
              <w:rPr>
                <w:lang w:val="en-GB"/>
              </w:rPr>
            </w:pPr>
            <w:r w:rsidRPr="002A5C62">
              <w:rPr>
                <w:lang w:val="en-GB"/>
              </w:rPr>
              <w:t xml:space="preserve">Acceptability / </w:t>
            </w:r>
            <w:r w:rsidR="00687DDF" w:rsidRPr="002A5C62">
              <w:rPr>
                <w:lang w:val="en-GB"/>
              </w:rPr>
              <w:br/>
            </w:r>
            <w:r w:rsidRPr="002A5C62">
              <w:rPr>
                <w:lang w:val="en-GB"/>
              </w:rPr>
              <w:t>comments</w:t>
            </w:r>
          </w:p>
        </w:tc>
      </w:tr>
      <w:tr w:rsidR="00521689" w:rsidRPr="00800368" w14:paraId="56891484" w14:textId="77777777" w:rsidTr="000857D2">
        <w:tc>
          <w:tcPr>
            <w:tcW w:w="486" w:type="pct"/>
            <w:shd w:val="clear" w:color="auto" w:fill="auto"/>
          </w:tcPr>
          <w:p w14:paraId="29265869" w14:textId="77777777" w:rsidR="00057306" w:rsidRPr="002A5C62" w:rsidRDefault="00057306" w:rsidP="00687DDF">
            <w:pPr>
              <w:pStyle w:val="RepTable"/>
            </w:pPr>
            <w:r w:rsidRPr="002A5C62">
              <w:t xml:space="preserve">Colour and </w:t>
            </w:r>
            <w:r w:rsidRPr="002A5C62">
              <w:br/>
              <w:t>physical state</w:t>
            </w:r>
          </w:p>
          <w:p w14:paraId="3F1A7E19" w14:textId="77777777" w:rsidR="00057306" w:rsidRPr="002A5C62" w:rsidRDefault="00057306" w:rsidP="00687DDF">
            <w:pPr>
              <w:pStyle w:val="RepTable"/>
            </w:pPr>
            <w:r w:rsidRPr="002A5C62">
              <w:t>(KCP 2.1)</w:t>
            </w:r>
          </w:p>
        </w:tc>
        <w:tc>
          <w:tcPr>
            <w:tcW w:w="534" w:type="pct"/>
            <w:gridSpan w:val="2"/>
            <w:shd w:val="clear" w:color="auto" w:fill="auto"/>
          </w:tcPr>
          <w:p w14:paraId="766469A2" w14:textId="77777777" w:rsidR="00057306" w:rsidRPr="002A5C62" w:rsidRDefault="00800368" w:rsidP="00687DDF">
            <w:pPr>
              <w:pStyle w:val="RepTable"/>
            </w:pPr>
            <w:r>
              <w:t xml:space="preserve">Pharmacopea Poland, Edition VI (2002) and </w:t>
            </w:r>
            <w:r w:rsidRPr="00800368">
              <w:t>EPA Product Properties Test Guidelines OPPTS 830.6301-04.</w:t>
            </w:r>
          </w:p>
        </w:tc>
        <w:tc>
          <w:tcPr>
            <w:tcW w:w="476" w:type="pct"/>
            <w:shd w:val="clear" w:color="auto" w:fill="auto"/>
          </w:tcPr>
          <w:p w14:paraId="053562EB" w14:textId="77777777" w:rsidR="00057306" w:rsidRPr="002A5C62" w:rsidRDefault="00800368" w:rsidP="00687DDF">
            <w:pPr>
              <w:pStyle w:val="RepTable"/>
            </w:pPr>
            <w:r>
              <w:t>FRE 01/08/2020 – 1,8 %</w:t>
            </w:r>
          </w:p>
        </w:tc>
        <w:tc>
          <w:tcPr>
            <w:tcW w:w="2244" w:type="pct"/>
            <w:gridSpan w:val="2"/>
            <w:shd w:val="clear" w:color="auto" w:fill="auto"/>
          </w:tcPr>
          <w:p w14:paraId="6C20769C" w14:textId="77777777" w:rsidR="00057306" w:rsidRPr="002A5C62" w:rsidRDefault="00800368" w:rsidP="00687DDF">
            <w:pPr>
              <w:pStyle w:val="RepTable"/>
            </w:pPr>
            <w:r>
              <w:t>Starting material is homogenous, light gray paste</w:t>
            </w:r>
            <w:r w:rsidR="0083224C">
              <w:t> </w:t>
            </w:r>
            <w:r>
              <w:t xml:space="preserve"> with slight characteristic odour.</w:t>
            </w:r>
          </w:p>
        </w:tc>
        <w:tc>
          <w:tcPr>
            <w:tcW w:w="181" w:type="pct"/>
            <w:shd w:val="clear" w:color="auto" w:fill="auto"/>
          </w:tcPr>
          <w:p w14:paraId="34732314" w14:textId="77777777" w:rsidR="00057306" w:rsidRPr="002A5C62" w:rsidRDefault="00800368" w:rsidP="003D5B75">
            <w:pPr>
              <w:pStyle w:val="RepTable"/>
              <w:jc w:val="center"/>
            </w:pPr>
            <w:r>
              <w:t>Yes</w:t>
            </w:r>
          </w:p>
        </w:tc>
        <w:tc>
          <w:tcPr>
            <w:tcW w:w="535" w:type="pct"/>
            <w:gridSpan w:val="2"/>
            <w:shd w:val="clear" w:color="auto" w:fill="auto"/>
          </w:tcPr>
          <w:p w14:paraId="40157907" w14:textId="77777777" w:rsidR="00C615FD" w:rsidRPr="00C615FD" w:rsidRDefault="00800368" w:rsidP="00C615FD">
            <w:pPr>
              <w:pStyle w:val="RepTable"/>
              <w:rPr>
                <w:lang w:val="en-US"/>
              </w:rPr>
            </w:pPr>
            <w:r w:rsidRPr="00C615FD">
              <w:rPr>
                <w:lang w:val="en-US"/>
              </w:rPr>
              <w:t>KCP 2.1 (</w:t>
            </w:r>
            <w:r w:rsidR="00C615FD" w:rsidRPr="00C615FD">
              <w:rPr>
                <w:lang w:val="en-US"/>
              </w:rPr>
              <w:t>REPORT</w:t>
            </w:r>
          </w:p>
          <w:p w14:paraId="12D0D551" w14:textId="77777777" w:rsidR="00C615FD" w:rsidRPr="00C615FD" w:rsidRDefault="00C615FD" w:rsidP="00C615FD">
            <w:pPr>
              <w:pStyle w:val="RepTable"/>
              <w:rPr>
                <w:lang w:val="en-US"/>
              </w:rPr>
            </w:pPr>
            <w:r w:rsidRPr="00C615FD">
              <w:rPr>
                <w:lang w:val="en-US"/>
              </w:rPr>
              <w:t>FRE 01/08/2020 – 1,8 %</w:t>
            </w:r>
          </w:p>
          <w:p w14:paraId="70943ABF" w14:textId="77777777" w:rsidR="00C615FD" w:rsidRDefault="00C615FD" w:rsidP="00C615FD">
            <w:pPr>
              <w:pStyle w:val="RepTable"/>
              <w:rPr>
                <w:lang w:val="en-US"/>
              </w:rPr>
            </w:pPr>
            <w:r w:rsidRPr="00C615FD">
              <w:rPr>
                <w:lang w:val="en-US"/>
              </w:rPr>
              <w:t>Part I: Determination of physicochemical properties of the initial preparation and after accelerated storage</w:t>
            </w:r>
            <w:r>
              <w:rPr>
                <w:lang w:val="en-US"/>
              </w:rPr>
              <w:t>;</w:t>
            </w:r>
          </w:p>
          <w:p w14:paraId="019EA5AE" w14:textId="77777777" w:rsidR="00057306" w:rsidRPr="00102C4D" w:rsidRDefault="00800368" w:rsidP="00C615FD">
            <w:pPr>
              <w:pStyle w:val="RepTable"/>
              <w:rPr>
                <w:lang w:val="pl-PL"/>
              </w:rPr>
            </w:pPr>
            <w:r w:rsidRPr="00102C4D">
              <w:rPr>
                <w:lang w:val="pl-PL"/>
              </w:rPr>
              <w:t xml:space="preserve">Sieć Badawcza Łukasiewicz – Instytut Przemysłu Organicznego, </w:t>
            </w:r>
            <w:r w:rsidR="00D71FF0" w:rsidRPr="00102C4D">
              <w:rPr>
                <w:lang w:val="pl-PL"/>
              </w:rPr>
              <w:t>May</w:t>
            </w:r>
            <w:r w:rsidRPr="00102C4D">
              <w:rPr>
                <w:lang w:val="pl-PL"/>
              </w:rPr>
              <w:t xml:space="preserve"> 2022)</w:t>
            </w:r>
          </w:p>
          <w:p w14:paraId="3E46B417" w14:textId="77777777" w:rsidR="00800368" w:rsidRPr="00102C4D" w:rsidRDefault="00800368" w:rsidP="00687DDF">
            <w:pPr>
              <w:pStyle w:val="RepTable"/>
              <w:rPr>
                <w:lang w:val="pl-PL"/>
              </w:rPr>
            </w:pPr>
          </w:p>
          <w:p w14:paraId="3977B2D2" w14:textId="77777777" w:rsidR="00800368" w:rsidRPr="00800368" w:rsidRDefault="002114C4" w:rsidP="00687DDF">
            <w:pPr>
              <w:pStyle w:val="RepTable"/>
              <w:rPr>
                <w:lang w:val="pl-PL"/>
              </w:rPr>
            </w:pPr>
            <w:r>
              <w:rPr>
                <w:lang w:val="pl-PL"/>
              </w:rPr>
              <w:t>Study code</w:t>
            </w:r>
            <w:r w:rsidR="00800368">
              <w:rPr>
                <w:lang w:val="pl-PL"/>
              </w:rPr>
              <w:t xml:space="preserve">: </w:t>
            </w:r>
            <w:r w:rsidR="00800368" w:rsidRPr="00800368">
              <w:rPr>
                <w:b/>
                <w:lang w:val="pl-PL"/>
              </w:rPr>
              <w:t>BF-04/22</w:t>
            </w:r>
          </w:p>
        </w:tc>
        <w:tc>
          <w:tcPr>
            <w:tcW w:w="545" w:type="pct"/>
            <w:shd w:val="clear" w:color="auto" w:fill="D9D9D9"/>
          </w:tcPr>
          <w:p w14:paraId="4013E6C6" w14:textId="77777777" w:rsidR="00057306" w:rsidRPr="00800368" w:rsidRDefault="00D13CA1" w:rsidP="00687DDF">
            <w:pPr>
              <w:pStyle w:val="RepTable"/>
              <w:rPr>
                <w:lang w:val="pl-PL"/>
              </w:rPr>
            </w:pPr>
            <w:r>
              <w:rPr>
                <w:lang w:val="pl-PL"/>
              </w:rPr>
              <w:t>Accepted</w:t>
            </w:r>
          </w:p>
        </w:tc>
      </w:tr>
      <w:tr w:rsidR="001C2C65" w:rsidRPr="002A5C62" w14:paraId="1E656FCD" w14:textId="77777777" w:rsidTr="000857D2">
        <w:tc>
          <w:tcPr>
            <w:tcW w:w="486" w:type="pct"/>
            <w:vMerge w:val="restart"/>
            <w:shd w:val="clear" w:color="auto" w:fill="auto"/>
          </w:tcPr>
          <w:p w14:paraId="63E4FCF1" w14:textId="77777777" w:rsidR="001C2C65" w:rsidRPr="002A5C62" w:rsidRDefault="001C2C65" w:rsidP="00687DDF">
            <w:pPr>
              <w:pStyle w:val="RepTable"/>
            </w:pPr>
            <w:r w:rsidRPr="002A5C62">
              <w:t>Explosive properties</w:t>
            </w:r>
          </w:p>
          <w:p w14:paraId="62C8A674" w14:textId="77777777" w:rsidR="001C2C65" w:rsidRPr="002A5C62" w:rsidRDefault="001C2C65" w:rsidP="00687DDF">
            <w:pPr>
              <w:pStyle w:val="RepTable"/>
            </w:pPr>
            <w:r w:rsidRPr="002A5C62">
              <w:t>(KCP 2.2.1)</w:t>
            </w:r>
          </w:p>
        </w:tc>
        <w:tc>
          <w:tcPr>
            <w:tcW w:w="3970" w:type="pct"/>
            <w:gridSpan w:val="8"/>
            <w:shd w:val="clear" w:color="auto" w:fill="auto"/>
          </w:tcPr>
          <w:p w14:paraId="46A6A87A" w14:textId="77777777" w:rsidR="001C2C65" w:rsidRPr="001C2C65" w:rsidRDefault="001C2C65" w:rsidP="009E73CB">
            <w:pPr>
              <w:pStyle w:val="RepTable"/>
              <w:jc w:val="both"/>
              <w:rPr>
                <w:strike/>
                <w:highlight w:val="green"/>
              </w:rPr>
            </w:pPr>
            <w:r w:rsidRPr="001C2C65">
              <w:rPr>
                <w:strike/>
                <w:highlight w:val="green"/>
              </w:rPr>
              <w:t>Study not required. The assessment based on the analysis of the chemical structure of the active substance and the composition of the agent indicates that its ingredients do not have explosive properties and do not cause exothermic reactions.</w:t>
            </w:r>
          </w:p>
        </w:tc>
        <w:tc>
          <w:tcPr>
            <w:tcW w:w="545" w:type="pct"/>
            <w:shd w:val="clear" w:color="auto" w:fill="D9D9D9"/>
          </w:tcPr>
          <w:p w14:paraId="029A1F39" w14:textId="77777777" w:rsidR="001C2C65" w:rsidRPr="001C2C65" w:rsidRDefault="001C2C65" w:rsidP="00687DDF">
            <w:pPr>
              <w:pStyle w:val="RepTable"/>
              <w:rPr>
                <w:strike/>
                <w:highlight w:val="green"/>
              </w:rPr>
            </w:pPr>
            <w:r w:rsidRPr="001C2C65">
              <w:rPr>
                <w:strike/>
                <w:highlight w:val="green"/>
              </w:rPr>
              <w:t>Not accepted</w:t>
            </w:r>
          </w:p>
          <w:p w14:paraId="6DAC8B72" w14:textId="77777777" w:rsidR="001C2C65" w:rsidRPr="001C2C65" w:rsidRDefault="001C2C65" w:rsidP="00687DDF">
            <w:pPr>
              <w:pStyle w:val="RepTable"/>
              <w:rPr>
                <w:strike/>
                <w:highlight w:val="green"/>
              </w:rPr>
            </w:pPr>
          </w:p>
          <w:p w14:paraId="0F6E8809" w14:textId="77777777" w:rsidR="001C2C65" w:rsidRPr="001C2C65" w:rsidRDefault="001C2C65" w:rsidP="00687DDF">
            <w:pPr>
              <w:pStyle w:val="RepTable"/>
              <w:rPr>
                <w:strike/>
                <w:highlight w:val="green"/>
              </w:rPr>
            </w:pPr>
            <w:r w:rsidRPr="001C2C65">
              <w:rPr>
                <w:strike/>
                <w:highlight w:val="green"/>
              </w:rPr>
              <w:t xml:space="preserve">Technically, so called “expert judgment” containg the author signature should be provided to recognise the </w:t>
            </w:r>
            <w:r w:rsidRPr="001C2C65">
              <w:rPr>
                <w:strike/>
                <w:highlight w:val="green"/>
              </w:rPr>
              <w:lastRenderedPageBreak/>
              <w:t>physicochemical CLP classification. The applicant is requested to provide this information</w:t>
            </w:r>
          </w:p>
        </w:tc>
      </w:tr>
      <w:tr w:rsidR="00521689" w:rsidRPr="002A5C62" w14:paraId="42E1E41F" w14:textId="77777777" w:rsidTr="000857D2">
        <w:tc>
          <w:tcPr>
            <w:tcW w:w="486" w:type="pct"/>
            <w:vMerge/>
            <w:shd w:val="clear" w:color="auto" w:fill="auto"/>
          </w:tcPr>
          <w:p w14:paraId="347EDD98" w14:textId="77777777" w:rsidR="001C2C65" w:rsidRPr="002A5C62" w:rsidRDefault="001C2C65" w:rsidP="00687DDF">
            <w:pPr>
              <w:pStyle w:val="RepTable"/>
            </w:pPr>
          </w:p>
        </w:tc>
        <w:tc>
          <w:tcPr>
            <w:tcW w:w="534" w:type="pct"/>
            <w:gridSpan w:val="2"/>
            <w:shd w:val="clear" w:color="auto" w:fill="auto"/>
          </w:tcPr>
          <w:p w14:paraId="0207ED0F" w14:textId="77777777" w:rsidR="001C2C65" w:rsidRPr="001C2C65" w:rsidRDefault="001C2C65" w:rsidP="009E73CB">
            <w:pPr>
              <w:pStyle w:val="RepTable"/>
              <w:jc w:val="both"/>
              <w:rPr>
                <w:highlight w:val="green"/>
              </w:rPr>
            </w:pPr>
            <w:r w:rsidRPr="001C2C65">
              <w:rPr>
                <w:highlight w:val="green"/>
              </w:rPr>
              <w:t>Expert judgment</w:t>
            </w:r>
          </w:p>
        </w:tc>
        <w:tc>
          <w:tcPr>
            <w:tcW w:w="476" w:type="pct"/>
            <w:shd w:val="clear" w:color="auto" w:fill="auto"/>
          </w:tcPr>
          <w:p w14:paraId="051E0DF4" w14:textId="77777777" w:rsidR="001C2C65" w:rsidRPr="001C2C65" w:rsidRDefault="001C2C65" w:rsidP="009E73CB">
            <w:pPr>
              <w:pStyle w:val="RepTable"/>
              <w:jc w:val="both"/>
              <w:rPr>
                <w:strike/>
                <w:highlight w:val="green"/>
              </w:rPr>
            </w:pPr>
          </w:p>
        </w:tc>
        <w:tc>
          <w:tcPr>
            <w:tcW w:w="2204" w:type="pct"/>
            <w:shd w:val="clear" w:color="auto" w:fill="auto"/>
          </w:tcPr>
          <w:p w14:paraId="6D09F147" w14:textId="77777777" w:rsidR="001C2C65" w:rsidRPr="001C2C65" w:rsidRDefault="001C2C65" w:rsidP="009E73CB">
            <w:pPr>
              <w:pStyle w:val="RepTable"/>
              <w:jc w:val="both"/>
              <w:rPr>
                <w:highlight w:val="green"/>
              </w:rPr>
            </w:pPr>
            <w:r w:rsidRPr="001C2C65">
              <w:rPr>
                <w:highlight w:val="green"/>
              </w:rPr>
              <w:t>Not flammable</w:t>
            </w:r>
          </w:p>
        </w:tc>
        <w:tc>
          <w:tcPr>
            <w:tcW w:w="247" w:type="pct"/>
            <w:gridSpan w:val="3"/>
            <w:shd w:val="clear" w:color="auto" w:fill="auto"/>
          </w:tcPr>
          <w:p w14:paraId="317A2500" w14:textId="77777777" w:rsidR="001C2C65" w:rsidRPr="001C2C65" w:rsidRDefault="001C2C65" w:rsidP="009E73CB">
            <w:pPr>
              <w:pStyle w:val="RepTable"/>
              <w:jc w:val="both"/>
              <w:rPr>
                <w:highlight w:val="green"/>
              </w:rPr>
            </w:pPr>
            <w:r w:rsidRPr="001C2C65">
              <w:rPr>
                <w:highlight w:val="green"/>
              </w:rPr>
              <w:t>N</w:t>
            </w:r>
          </w:p>
        </w:tc>
        <w:tc>
          <w:tcPr>
            <w:tcW w:w="508" w:type="pct"/>
            <w:shd w:val="clear" w:color="auto" w:fill="auto"/>
          </w:tcPr>
          <w:p w14:paraId="35EA3111" w14:textId="77777777" w:rsidR="001C2C65" w:rsidRPr="001C2C65" w:rsidRDefault="001C2C65" w:rsidP="009E73CB">
            <w:pPr>
              <w:pStyle w:val="RepTable"/>
              <w:jc w:val="both"/>
              <w:rPr>
                <w:highlight w:val="green"/>
              </w:rPr>
            </w:pPr>
            <w:r w:rsidRPr="001C2C65">
              <w:rPr>
                <w:highlight w:val="green"/>
              </w:rPr>
              <w:t>Nowakowski K</w:t>
            </w:r>
          </w:p>
          <w:p w14:paraId="74691843" w14:textId="77777777" w:rsidR="001C2C65" w:rsidRPr="001C2C65" w:rsidRDefault="001C2C65" w:rsidP="009E73CB">
            <w:pPr>
              <w:pStyle w:val="RepTable"/>
              <w:jc w:val="both"/>
              <w:rPr>
                <w:strike/>
                <w:highlight w:val="green"/>
              </w:rPr>
            </w:pPr>
            <w:r w:rsidRPr="001C2C65">
              <w:rPr>
                <w:highlight w:val="green"/>
              </w:rPr>
              <w:t>2024</w:t>
            </w:r>
          </w:p>
        </w:tc>
        <w:tc>
          <w:tcPr>
            <w:tcW w:w="545" w:type="pct"/>
            <w:shd w:val="clear" w:color="auto" w:fill="D9D9D9"/>
          </w:tcPr>
          <w:p w14:paraId="7ED4C04A" w14:textId="77777777" w:rsidR="001C2C65" w:rsidRPr="001C2C65" w:rsidRDefault="001C2C65" w:rsidP="00687DDF">
            <w:pPr>
              <w:pStyle w:val="RepTable"/>
              <w:rPr>
                <w:highlight w:val="green"/>
              </w:rPr>
            </w:pPr>
            <w:r w:rsidRPr="001C2C65">
              <w:rPr>
                <w:highlight w:val="green"/>
              </w:rPr>
              <w:t>Accepted</w:t>
            </w:r>
          </w:p>
        </w:tc>
      </w:tr>
      <w:tr w:rsidR="001C2C65" w:rsidRPr="002A5C62" w14:paraId="1BDF3531" w14:textId="77777777" w:rsidTr="000857D2">
        <w:tc>
          <w:tcPr>
            <w:tcW w:w="486" w:type="pct"/>
            <w:vMerge w:val="restart"/>
            <w:shd w:val="clear" w:color="auto" w:fill="auto"/>
          </w:tcPr>
          <w:p w14:paraId="6EF9623C" w14:textId="77777777" w:rsidR="001C2C65" w:rsidRPr="002A5C62" w:rsidRDefault="001C2C65" w:rsidP="00687DDF">
            <w:pPr>
              <w:pStyle w:val="RepTable"/>
            </w:pPr>
            <w:r w:rsidRPr="002A5C62">
              <w:t>Oxidizing properties</w:t>
            </w:r>
          </w:p>
          <w:p w14:paraId="703A83FE" w14:textId="77777777" w:rsidR="001C2C65" w:rsidRPr="002A5C62" w:rsidRDefault="001C2C65" w:rsidP="00687DDF">
            <w:pPr>
              <w:pStyle w:val="RepTable"/>
            </w:pPr>
            <w:r w:rsidRPr="002A5C62">
              <w:t>(KCP 2.2.2)</w:t>
            </w:r>
          </w:p>
        </w:tc>
        <w:tc>
          <w:tcPr>
            <w:tcW w:w="3970" w:type="pct"/>
            <w:gridSpan w:val="8"/>
            <w:shd w:val="clear" w:color="auto" w:fill="auto"/>
          </w:tcPr>
          <w:p w14:paraId="0FE68C35" w14:textId="77777777" w:rsidR="001C2C65" w:rsidRPr="001C2C65" w:rsidRDefault="001C2C65" w:rsidP="009E73CB">
            <w:pPr>
              <w:pStyle w:val="RepTable"/>
              <w:jc w:val="both"/>
              <w:rPr>
                <w:strike/>
                <w:highlight w:val="green"/>
              </w:rPr>
            </w:pPr>
            <w:r w:rsidRPr="001C2C65">
              <w:rPr>
                <w:strike/>
                <w:highlight w:val="green"/>
              </w:rPr>
              <w:t>Study not required. In the assessment, based on the analysis of thermodynamic data of the active substance and the structure of other components, it was established that the product does not cause exothermic reactions with combustible materials.</w:t>
            </w:r>
          </w:p>
        </w:tc>
        <w:tc>
          <w:tcPr>
            <w:tcW w:w="545" w:type="pct"/>
            <w:shd w:val="clear" w:color="auto" w:fill="D9D9D9"/>
          </w:tcPr>
          <w:p w14:paraId="1A9D7425" w14:textId="77777777" w:rsidR="001C2C65" w:rsidRPr="001C2C65" w:rsidRDefault="001C2C65" w:rsidP="001F64F7">
            <w:pPr>
              <w:pStyle w:val="RepTable"/>
              <w:rPr>
                <w:strike/>
                <w:highlight w:val="green"/>
              </w:rPr>
            </w:pPr>
            <w:r w:rsidRPr="001C2C65">
              <w:rPr>
                <w:strike/>
                <w:highlight w:val="green"/>
              </w:rPr>
              <w:t>Not accepted</w:t>
            </w:r>
          </w:p>
          <w:p w14:paraId="257D6D56" w14:textId="77777777" w:rsidR="001C2C65" w:rsidRPr="001C2C65" w:rsidRDefault="001C2C65" w:rsidP="001F64F7">
            <w:pPr>
              <w:pStyle w:val="RepTable"/>
              <w:rPr>
                <w:strike/>
                <w:highlight w:val="green"/>
              </w:rPr>
            </w:pPr>
          </w:p>
          <w:p w14:paraId="57D83111" w14:textId="77777777" w:rsidR="001C2C65" w:rsidRPr="001C2C65" w:rsidRDefault="001C2C65" w:rsidP="001F64F7">
            <w:pPr>
              <w:pStyle w:val="RepTable"/>
              <w:rPr>
                <w:strike/>
                <w:highlight w:val="green"/>
              </w:rPr>
            </w:pPr>
            <w:r w:rsidRPr="001C2C65">
              <w:rPr>
                <w:strike/>
                <w:highlight w:val="green"/>
              </w:rPr>
              <w:t>Technically, so called “expert judgment” containg the author signature should be provided to recognise the physicochemical CLP classification. The applicant is requested to provide this information</w:t>
            </w:r>
          </w:p>
        </w:tc>
      </w:tr>
      <w:tr w:rsidR="00521689" w:rsidRPr="002A5C62" w14:paraId="15039B33" w14:textId="77777777" w:rsidTr="000857D2">
        <w:tc>
          <w:tcPr>
            <w:tcW w:w="486" w:type="pct"/>
            <w:vMerge/>
            <w:shd w:val="clear" w:color="auto" w:fill="auto"/>
          </w:tcPr>
          <w:p w14:paraId="5D084E60" w14:textId="77777777" w:rsidR="001C2C65" w:rsidRPr="002A5C62" w:rsidRDefault="001C2C65" w:rsidP="00687DDF">
            <w:pPr>
              <w:pStyle w:val="RepTable"/>
            </w:pPr>
          </w:p>
        </w:tc>
        <w:tc>
          <w:tcPr>
            <w:tcW w:w="534" w:type="pct"/>
            <w:gridSpan w:val="2"/>
            <w:shd w:val="clear" w:color="auto" w:fill="auto"/>
          </w:tcPr>
          <w:p w14:paraId="22B38DD9" w14:textId="77777777" w:rsidR="001C2C65" w:rsidRPr="001C2C65" w:rsidRDefault="001C2C65" w:rsidP="009E73CB">
            <w:pPr>
              <w:pStyle w:val="RepTable"/>
              <w:jc w:val="both"/>
              <w:rPr>
                <w:highlight w:val="green"/>
              </w:rPr>
            </w:pPr>
            <w:r w:rsidRPr="001C2C65">
              <w:rPr>
                <w:highlight w:val="green"/>
              </w:rPr>
              <w:t>Expert judgment</w:t>
            </w:r>
          </w:p>
        </w:tc>
        <w:tc>
          <w:tcPr>
            <w:tcW w:w="476" w:type="pct"/>
            <w:shd w:val="clear" w:color="auto" w:fill="auto"/>
          </w:tcPr>
          <w:p w14:paraId="5D55708F" w14:textId="77777777" w:rsidR="001C2C65" w:rsidRPr="001C2C65" w:rsidRDefault="001C2C65" w:rsidP="009E73CB">
            <w:pPr>
              <w:pStyle w:val="RepTable"/>
              <w:jc w:val="both"/>
              <w:rPr>
                <w:highlight w:val="green"/>
              </w:rPr>
            </w:pPr>
          </w:p>
        </w:tc>
        <w:tc>
          <w:tcPr>
            <w:tcW w:w="2204" w:type="pct"/>
            <w:shd w:val="clear" w:color="auto" w:fill="auto"/>
          </w:tcPr>
          <w:p w14:paraId="31CBF6AA" w14:textId="77777777" w:rsidR="001C2C65" w:rsidRPr="001C2C65" w:rsidRDefault="001C2C65" w:rsidP="009E73CB">
            <w:pPr>
              <w:pStyle w:val="RepTable"/>
              <w:jc w:val="both"/>
              <w:rPr>
                <w:highlight w:val="green"/>
              </w:rPr>
            </w:pPr>
            <w:r w:rsidRPr="001C2C65">
              <w:rPr>
                <w:highlight w:val="green"/>
              </w:rPr>
              <w:t xml:space="preserve">Not oxidizing </w:t>
            </w:r>
          </w:p>
        </w:tc>
        <w:tc>
          <w:tcPr>
            <w:tcW w:w="247" w:type="pct"/>
            <w:gridSpan w:val="3"/>
            <w:shd w:val="clear" w:color="auto" w:fill="auto"/>
          </w:tcPr>
          <w:p w14:paraId="78C2B3FE" w14:textId="77777777" w:rsidR="001C2C65" w:rsidRPr="001C2C65" w:rsidRDefault="001C2C65" w:rsidP="009E73CB">
            <w:pPr>
              <w:pStyle w:val="RepTable"/>
              <w:jc w:val="both"/>
              <w:rPr>
                <w:highlight w:val="green"/>
              </w:rPr>
            </w:pPr>
            <w:r w:rsidRPr="001C2C65">
              <w:rPr>
                <w:highlight w:val="green"/>
              </w:rPr>
              <w:t>N</w:t>
            </w:r>
          </w:p>
        </w:tc>
        <w:tc>
          <w:tcPr>
            <w:tcW w:w="508" w:type="pct"/>
            <w:shd w:val="clear" w:color="auto" w:fill="auto"/>
          </w:tcPr>
          <w:p w14:paraId="6080081D" w14:textId="77777777" w:rsidR="001C2C65" w:rsidRPr="001C2C65" w:rsidRDefault="001C2C65" w:rsidP="00D526E6">
            <w:pPr>
              <w:pStyle w:val="RepTable"/>
              <w:jc w:val="both"/>
              <w:rPr>
                <w:highlight w:val="green"/>
              </w:rPr>
            </w:pPr>
            <w:r w:rsidRPr="001C2C65">
              <w:rPr>
                <w:highlight w:val="green"/>
              </w:rPr>
              <w:t>Nowakowski K</w:t>
            </w:r>
          </w:p>
          <w:p w14:paraId="2AC42FA8" w14:textId="77777777" w:rsidR="001C2C65" w:rsidRPr="001C2C65" w:rsidRDefault="001C2C65" w:rsidP="00D526E6">
            <w:pPr>
              <w:pStyle w:val="RepTable"/>
              <w:jc w:val="both"/>
              <w:rPr>
                <w:highlight w:val="green"/>
              </w:rPr>
            </w:pPr>
            <w:r w:rsidRPr="001C2C65">
              <w:rPr>
                <w:highlight w:val="green"/>
              </w:rPr>
              <w:t>2024</w:t>
            </w:r>
          </w:p>
        </w:tc>
        <w:tc>
          <w:tcPr>
            <w:tcW w:w="545" w:type="pct"/>
            <w:shd w:val="clear" w:color="auto" w:fill="D9D9D9"/>
          </w:tcPr>
          <w:p w14:paraId="436501D2" w14:textId="77777777" w:rsidR="001C2C65" w:rsidRPr="001C2C65" w:rsidRDefault="001C2C65" w:rsidP="001F64F7">
            <w:pPr>
              <w:pStyle w:val="RepTable"/>
              <w:rPr>
                <w:highlight w:val="green"/>
              </w:rPr>
            </w:pPr>
            <w:r w:rsidRPr="001C2C65">
              <w:rPr>
                <w:highlight w:val="green"/>
              </w:rPr>
              <w:t>Accepted</w:t>
            </w:r>
          </w:p>
        </w:tc>
      </w:tr>
      <w:tr w:rsidR="001C2C65" w:rsidRPr="002A5C62" w14:paraId="117F0C92" w14:textId="77777777" w:rsidTr="000857D2">
        <w:tc>
          <w:tcPr>
            <w:tcW w:w="486" w:type="pct"/>
            <w:vMerge w:val="restart"/>
            <w:shd w:val="clear" w:color="auto" w:fill="auto"/>
          </w:tcPr>
          <w:p w14:paraId="4665B910" w14:textId="77777777" w:rsidR="001C2C65" w:rsidRPr="002A5C62" w:rsidRDefault="001C2C65" w:rsidP="00687DDF">
            <w:pPr>
              <w:pStyle w:val="RepTable"/>
            </w:pPr>
            <w:r w:rsidRPr="002A5C62">
              <w:t>Flash point</w:t>
            </w:r>
          </w:p>
          <w:p w14:paraId="477963DE" w14:textId="77777777" w:rsidR="001C2C65" w:rsidRPr="002A5C62" w:rsidRDefault="001C2C65" w:rsidP="00687DDF">
            <w:pPr>
              <w:pStyle w:val="RepTable"/>
            </w:pPr>
            <w:r w:rsidRPr="002A5C62">
              <w:t>(KCP 2.3.1)</w:t>
            </w:r>
          </w:p>
        </w:tc>
        <w:tc>
          <w:tcPr>
            <w:tcW w:w="3970" w:type="pct"/>
            <w:gridSpan w:val="8"/>
            <w:shd w:val="clear" w:color="auto" w:fill="auto"/>
          </w:tcPr>
          <w:p w14:paraId="16F91950" w14:textId="77777777" w:rsidR="001C2C65" w:rsidRPr="001C2C65" w:rsidRDefault="001C2C65" w:rsidP="009E73CB">
            <w:pPr>
              <w:pStyle w:val="RepTable"/>
              <w:jc w:val="both"/>
              <w:rPr>
                <w:strike/>
                <w:highlight w:val="green"/>
              </w:rPr>
            </w:pPr>
            <w:r w:rsidRPr="001C2C65">
              <w:rPr>
                <w:strike/>
                <w:highlight w:val="green"/>
              </w:rPr>
              <w:t>Study not required. The product does not contain flammable solvents, and its form (paste) and physicochemical properties resulting from the composition make it impossible to test the flash point.</w:t>
            </w:r>
          </w:p>
        </w:tc>
        <w:tc>
          <w:tcPr>
            <w:tcW w:w="545" w:type="pct"/>
            <w:shd w:val="clear" w:color="auto" w:fill="D9D9D9"/>
          </w:tcPr>
          <w:p w14:paraId="6D4CC77C" w14:textId="77777777" w:rsidR="001C2C65" w:rsidRPr="001C2C65" w:rsidRDefault="001C2C65" w:rsidP="001F64F7">
            <w:pPr>
              <w:pStyle w:val="RepTable"/>
              <w:rPr>
                <w:strike/>
                <w:highlight w:val="green"/>
              </w:rPr>
            </w:pPr>
            <w:r w:rsidRPr="001C2C65">
              <w:rPr>
                <w:strike/>
                <w:highlight w:val="green"/>
              </w:rPr>
              <w:t>Not accepted</w:t>
            </w:r>
          </w:p>
          <w:p w14:paraId="358DCD71" w14:textId="77777777" w:rsidR="001C2C65" w:rsidRPr="001C2C65" w:rsidRDefault="001C2C65" w:rsidP="001F64F7">
            <w:pPr>
              <w:pStyle w:val="RepTable"/>
              <w:rPr>
                <w:strike/>
                <w:highlight w:val="green"/>
              </w:rPr>
            </w:pPr>
          </w:p>
          <w:p w14:paraId="1C0F4963" w14:textId="77777777" w:rsidR="001C2C65" w:rsidRPr="001C2C65" w:rsidRDefault="001C2C65" w:rsidP="001F64F7">
            <w:pPr>
              <w:pStyle w:val="RepTable"/>
              <w:rPr>
                <w:strike/>
                <w:highlight w:val="green"/>
              </w:rPr>
            </w:pPr>
            <w:r w:rsidRPr="001C2C65">
              <w:rPr>
                <w:strike/>
                <w:highlight w:val="green"/>
              </w:rPr>
              <w:t xml:space="preserve">Technically, so called “expert judgment” </w:t>
            </w:r>
            <w:r w:rsidRPr="001C2C65">
              <w:rPr>
                <w:strike/>
                <w:highlight w:val="green"/>
              </w:rPr>
              <w:lastRenderedPageBreak/>
              <w:t>containg the author signature should be provided to recognise the physicochemical CLPclassification. The applicant is requested to provide this information</w:t>
            </w:r>
          </w:p>
        </w:tc>
      </w:tr>
      <w:tr w:rsidR="00521689" w:rsidRPr="002A5C62" w14:paraId="78108CC1" w14:textId="77777777" w:rsidTr="000857D2">
        <w:tc>
          <w:tcPr>
            <w:tcW w:w="486" w:type="pct"/>
            <w:vMerge/>
            <w:shd w:val="clear" w:color="auto" w:fill="auto"/>
          </w:tcPr>
          <w:p w14:paraId="5211F9F4" w14:textId="77777777" w:rsidR="001C2C65" w:rsidRPr="002A5C62" w:rsidRDefault="001C2C65" w:rsidP="001C2C65">
            <w:pPr>
              <w:pStyle w:val="RepTable"/>
            </w:pPr>
          </w:p>
        </w:tc>
        <w:tc>
          <w:tcPr>
            <w:tcW w:w="534" w:type="pct"/>
            <w:gridSpan w:val="2"/>
            <w:shd w:val="clear" w:color="auto" w:fill="auto"/>
          </w:tcPr>
          <w:p w14:paraId="16AEF955" w14:textId="77777777" w:rsidR="001C2C65" w:rsidRPr="001C2C65" w:rsidRDefault="001C2C65" w:rsidP="001C2C65">
            <w:pPr>
              <w:pStyle w:val="RepTable"/>
              <w:jc w:val="both"/>
              <w:rPr>
                <w:highlight w:val="green"/>
              </w:rPr>
            </w:pPr>
            <w:r w:rsidRPr="001C2C65">
              <w:rPr>
                <w:highlight w:val="green"/>
              </w:rPr>
              <w:t>Expert judgment</w:t>
            </w:r>
          </w:p>
        </w:tc>
        <w:tc>
          <w:tcPr>
            <w:tcW w:w="476" w:type="pct"/>
            <w:shd w:val="clear" w:color="auto" w:fill="auto"/>
          </w:tcPr>
          <w:p w14:paraId="519FF6BD" w14:textId="77777777" w:rsidR="001C2C65" w:rsidRPr="001C2C65" w:rsidRDefault="001C2C65" w:rsidP="001C2C65">
            <w:pPr>
              <w:pStyle w:val="RepTable"/>
              <w:jc w:val="both"/>
              <w:rPr>
                <w:highlight w:val="green"/>
              </w:rPr>
            </w:pPr>
          </w:p>
        </w:tc>
        <w:tc>
          <w:tcPr>
            <w:tcW w:w="2204" w:type="pct"/>
            <w:shd w:val="clear" w:color="auto" w:fill="auto"/>
          </w:tcPr>
          <w:p w14:paraId="00C987BB" w14:textId="77777777" w:rsidR="001C2C65" w:rsidRPr="001C2C65" w:rsidRDefault="001C2C65" w:rsidP="001C2C65">
            <w:pPr>
              <w:pStyle w:val="RepTable"/>
              <w:jc w:val="both"/>
              <w:rPr>
                <w:highlight w:val="green"/>
              </w:rPr>
            </w:pPr>
            <w:r w:rsidRPr="001C2C65">
              <w:rPr>
                <w:highlight w:val="green"/>
              </w:rPr>
              <w:t>Not flammable</w:t>
            </w:r>
          </w:p>
        </w:tc>
        <w:tc>
          <w:tcPr>
            <w:tcW w:w="247" w:type="pct"/>
            <w:gridSpan w:val="3"/>
            <w:shd w:val="clear" w:color="auto" w:fill="auto"/>
          </w:tcPr>
          <w:p w14:paraId="4E68C6F5" w14:textId="77777777" w:rsidR="001C2C65" w:rsidRPr="001C2C65" w:rsidRDefault="001C2C65" w:rsidP="001C2C65">
            <w:pPr>
              <w:pStyle w:val="RepTable"/>
              <w:jc w:val="both"/>
              <w:rPr>
                <w:highlight w:val="green"/>
              </w:rPr>
            </w:pPr>
            <w:r w:rsidRPr="001C2C65">
              <w:rPr>
                <w:highlight w:val="green"/>
              </w:rPr>
              <w:t>N</w:t>
            </w:r>
          </w:p>
        </w:tc>
        <w:tc>
          <w:tcPr>
            <w:tcW w:w="508" w:type="pct"/>
            <w:shd w:val="clear" w:color="auto" w:fill="auto"/>
          </w:tcPr>
          <w:p w14:paraId="24A57D6C" w14:textId="77777777" w:rsidR="001C2C65" w:rsidRPr="001C2C65" w:rsidRDefault="001C2C65" w:rsidP="001C2C65">
            <w:pPr>
              <w:pStyle w:val="RepTable"/>
              <w:jc w:val="both"/>
              <w:rPr>
                <w:highlight w:val="green"/>
              </w:rPr>
            </w:pPr>
            <w:r w:rsidRPr="001C2C65">
              <w:rPr>
                <w:highlight w:val="green"/>
              </w:rPr>
              <w:t>Nowakowski K</w:t>
            </w:r>
          </w:p>
        </w:tc>
        <w:tc>
          <w:tcPr>
            <w:tcW w:w="545" w:type="pct"/>
            <w:shd w:val="clear" w:color="auto" w:fill="D9D9D9"/>
          </w:tcPr>
          <w:p w14:paraId="7BC9640F" w14:textId="77777777" w:rsidR="001C2C65" w:rsidRPr="001C2C65" w:rsidRDefault="001C2C65" w:rsidP="001C2C65">
            <w:pPr>
              <w:pStyle w:val="RepTable"/>
              <w:rPr>
                <w:highlight w:val="green"/>
              </w:rPr>
            </w:pPr>
            <w:r w:rsidRPr="001C2C65">
              <w:rPr>
                <w:highlight w:val="green"/>
              </w:rPr>
              <w:t>Accepted</w:t>
            </w:r>
          </w:p>
        </w:tc>
      </w:tr>
      <w:tr w:rsidR="001C2C65" w:rsidRPr="002A5C62" w14:paraId="2D35B151" w14:textId="77777777" w:rsidTr="000857D2">
        <w:tc>
          <w:tcPr>
            <w:tcW w:w="486" w:type="pct"/>
            <w:vMerge w:val="restart"/>
            <w:shd w:val="clear" w:color="auto" w:fill="auto"/>
          </w:tcPr>
          <w:p w14:paraId="2DF4CB50" w14:textId="77777777" w:rsidR="001C2C65" w:rsidRPr="002A5C62" w:rsidRDefault="001C2C65" w:rsidP="00687DDF">
            <w:pPr>
              <w:pStyle w:val="RepTable"/>
            </w:pPr>
            <w:r w:rsidRPr="002A5C62">
              <w:t>Flammability</w:t>
            </w:r>
          </w:p>
          <w:p w14:paraId="23289800" w14:textId="77777777" w:rsidR="001C2C65" w:rsidRPr="002A5C62" w:rsidRDefault="001C2C65" w:rsidP="00687DDF">
            <w:pPr>
              <w:pStyle w:val="RepTable"/>
            </w:pPr>
            <w:r w:rsidRPr="002A5C62">
              <w:t>(KCP 2.3.2)</w:t>
            </w:r>
          </w:p>
        </w:tc>
        <w:tc>
          <w:tcPr>
            <w:tcW w:w="3970" w:type="pct"/>
            <w:gridSpan w:val="8"/>
            <w:shd w:val="clear" w:color="auto" w:fill="auto"/>
          </w:tcPr>
          <w:p w14:paraId="675C0CF7" w14:textId="77777777" w:rsidR="001C2C65" w:rsidRPr="001C2C65" w:rsidRDefault="001C2C65" w:rsidP="009E73CB">
            <w:pPr>
              <w:pStyle w:val="RepTable"/>
              <w:jc w:val="both"/>
              <w:rPr>
                <w:strike/>
                <w:highlight w:val="green"/>
              </w:rPr>
            </w:pPr>
            <w:r w:rsidRPr="001C2C65">
              <w:rPr>
                <w:strike/>
                <w:highlight w:val="green"/>
              </w:rPr>
              <w:t>Study not required. The product does not contain flammable solvents in amounts that could cause classifying in terms of flammability. Other components also do not have flammable properties.</w:t>
            </w:r>
          </w:p>
        </w:tc>
        <w:tc>
          <w:tcPr>
            <w:tcW w:w="545" w:type="pct"/>
            <w:shd w:val="clear" w:color="auto" w:fill="D9D9D9"/>
          </w:tcPr>
          <w:p w14:paraId="516A5F2F" w14:textId="77777777" w:rsidR="001C2C65" w:rsidRPr="001C2C65" w:rsidRDefault="001C2C65" w:rsidP="00DC4071">
            <w:pPr>
              <w:pStyle w:val="RepTable"/>
              <w:rPr>
                <w:strike/>
                <w:highlight w:val="green"/>
              </w:rPr>
            </w:pPr>
            <w:r w:rsidRPr="001C2C65">
              <w:rPr>
                <w:strike/>
                <w:highlight w:val="green"/>
              </w:rPr>
              <w:t>Not accepted</w:t>
            </w:r>
          </w:p>
          <w:p w14:paraId="78D266C9" w14:textId="77777777" w:rsidR="001C2C65" w:rsidRPr="001C2C65" w:rsidRDefault="001C2C65" w:rsidP="00DC4071">
            <w:pPr>
              <w:pStyle w:val="RepTable"/>
              <w:rPr>
                <w:strike/>
                <w:highlight w:val="green"/>
              </w:rPr>
            </w:pPr>
          </w:p>
          <w:p w14:paraId="3ABE2F9F" w14:textId="77777777" w:rsidR="001C2C65" w:rsidRPr="001C2C65" w:rsidRDefault="001C2C65" w:rsidP="00DC4071">
            <w:pPr>
              <w:pStyle w:val="RepTable"/>
              <w:rPr>
                <w:strike/>
                <w:highlight w:val="green"/>
              </w:rPr>
            </w:pPr>
            <w:r w:rsidRPr="001C2C65">
              <w:rPr>
                <w:strike/>
                <w:highlight w:val="green"/>
              </w:rPr>
              <w:t>Technically, so called “expert judgment” containg the author signature should be provided to recognise the physicochemical CLP classification. The applicant is requested to provide this information</w:t>
            </w:r>
          </w:p>
        </w:tc>
      </w:tr>
      <w:tr w:rsidR="00521689" w:rsidRPr="002A5C62" w14:paraId="3149B93E" w14:textId="77777777" w:rsidTr="000857D2">
        <w:tc>
          <w:tcPr>
            <w:tcW w:w="486" w:type="pct"/>
            <w:vMerge/>
            <w:shd w:val="clear" w:color="auto" w:fill="auto"/>
          </w:tcPr>
          <w:p w14:paraId="7FE03FFF" w14:textId="77777777" w:rsidR="001C2C65" w:rsidRPr="002A5C62" w:rsidRDefault="001C2C65" w:rsidP="001C2C65">
            <w:pPr>
              <w:pStyle w:val="RepTable"/>
            </w:pPr>
          </w:p>
        </w:tc>
        <w:tc>
          <w:tcPr>
            <w:tcW w:w="534" w:type="pct"/>
            <w:gridSpan w:val="2"/>
            <w:shd w:val="clear" w:color="auto" w:fill="auto"/>
          </w:tcPr>
          <w:p w14:paraId="59041617" w14:textId="77777777" w:rsidR="001C2C65" w:rsidRPr="001C2C65" w:rsidRDefault="001C2C65" w:rsidP="001C2C65">
            <w:pPr>
              <w:pStyle w:val="RepTable"/>
              <w:jc w:val="both"/>
              <w:rPr>
                <w:highlight w:val="green"/>
              </w:rPr>
            </w:pPr>
            <w:r w:rsidRPr="001C2C65">
              <w:rPr>
                <w:highlight w:val="green"/>
              </w:rPr>
              <w:t>Expert judgment</w:t>
            </w:r>
          </w:p>
        </w:tc>
        <w:tc>
          <w:tcPr>
            <w:tcW w:w="476" w:type="pct"/>
            <w:shd w:val="clear" w:color="auto" w:fill="auto"/>
          </w:tcPr>
          <w:p w14:paraId="0CD06552" w14:textId="77777777" w:rsidR="001C2C65" w:rsidRPr="001C2C65" w:rsidRDefault="001C2C65" w:rsidP="001C2C65">
            <w:pPr>
              <w:pStyle w:val="RepTable"/>
              <w:jc w:val="both"/>
              <w:rPr>
                <w:highlight w:val="green"/>
              </w:rPr>
            </w:pPr>
          </w:p>
        </w:tc>
        <w:tc>
          <w:tcPr>
            <w:tcW w:w="2204" w:type="pct"/>
            <w:shd w:val="clear" w:color="auto" w:fill="auto"/>
          </w:tcPr>
          <w:p w14:paraId="31CBC305" w14:textId="77777777" w:rsidR="001C2C65" w:rsidRPr="001C2C65" w:rsidRDefault="001C2C65" w:rsidP="001C2C65">
            <w:pPr>
              <w:pStyle w:val="RepTable"/>
              <w:jc w:val="both"/>
              <w:rPr>
                <w:highlight w:val="green"/>
              </w:rPr>
            </w:pPr>
            <w:r w:rsidRPr="001C2C65">
              <w:rPr>
                <w:highlight w:val="green"/>
              </w:rPr>
              <w:t>Not flammable</w:t>
            </w:r>
          </w:p>
        </w:tc>
        <w:tc>
          <w:tcPr>
            <w:tcW w:w="247" w:type="pct"/>
            <w:gridSpan w:val="3"/>
            <w:shd w:val="clear" w:color="auto" w:fill="auto"/>
          </w:tcPr>
          <w:p w14:paraId="7105748D" w14:textId="77777777" w:rsidR="001C2C65" w:rsidRPr="001C2C65" w:rsidRDefault="001C2C65" w:rsidP="001C2C65">
            <w:pPr>
              <w:pStyle w:val="RepTable"/>
              <w:jc w:val="both"/>
              <w:rPr>
                <w:highlight w:val="green"/>
              </w:rPr>
            </w:pPr>
            <w:r w:rsidRPr="001C2C65">
              <w:rPr>
                <w:highlight w:val="green"/>
              </w:rPr>
              <w:t>N</w:t>
            </w:r>
          </w:p>
        </w:tc>
        <w:tc>
          <w:tcPr>
            <w:tcW w:w="508" w:type="pct"/>
            <w:shd w:val="clear" w:color="auto" w:fill="auto"/>
          </w:tcPr>
          <w:p w14:paraId="795527FA" w14:textId="77777777" w:rsidR="001C2C65" w:rsidRPr="001C2C65" w:rsidRDefault="001C2C65" w:rsidP="001C2C65">
            <w:pPr>
              <w:pStyle w:val="RepTable"/>
              <w:jc w:val="both"/>
              <w:rPr>
                <w:highlight w:val="green"/>
              </w:rPr>
            </w:pPr>
            <w:r w:rsidRPr="001C2C65">
              <w:rPr>
                <w:highlight w:val="green"/>
              </w:rPr>
              <w:t>Nowakowski K</w:t>
            </w:r>
          </w:p>
        </w:tc>
        <w:tc>
          <w:tcPr>
            <w:tcW w:w="545" w:type="pct"/>
            <w:shd w:val="clear" w:color="auto" w:fill="D9D9D9"/>
          </w:tcPr>
          <w:p w14:paraId="52EB8B3E" w14:textId="77777777" w:rsidR="001C2C65" w:rsidRPr="001C2C65" w:rsidRDefault="001C2C65" w:rsidP="001C2C65">
            <w:pPr>
              <w:pStyle w:val="RepTable"/>
              <w:rPr>
                <w:highlight w:val="green"/>
              </w:rPr>
            </w:pPr>
            <w:r w:rsidRPr="001C2C65">
              <w:rPr>
                <w:highlight w:val="green"/>
              </w:rPr>
              <w:t>Accepted</w:t>
            </w:r>
          </w:p>
        </w:tc>
      </w:tr>
      <w:tr w:rsidR="001C2C65" w:rsidRPr="002A5C62" w14:paraId="56665BF3" w14:textId="77777777" w:rsidTr="000857D2">
        <w:tc>
          <w:tcPr>
            <w:tcW w:w="486" w:type="pct"/>
            <w:vMerge w:val="restart"/>
            <w:shd w:val="clear" w:color="auto" w:fill="auto"/>
          </w:tcPr>
          <w:p w14:paraId="745452B1" w14:textId="77777777" w:rsidR="001C2C65" w:rsidRPr="002A5C62" w:rsidRDefault="001C2C65" w:rsidP="001F64F7">
            <w:pPr>
              <w:pStyle w:val="RepTable"/>
            </w:pPr>
            <w:r w:rsidRPr="002A5C62">
              <w:t>Self-heating</w:t>
            </w:r>
          </w:p>
          <w:p w14:paraId="61F541F7" w14:textId="77777777" w:rsidR="001C2C65" w:rsidRPr="002A5C62" w:rsidRDefault="001C2C65" w:rsidP="001F64F7">
            <w:pPr>
              <w:pStyle w:val="RepTable"/>
            </w:pPr>
            <w:r w:rsidRPr="002A5C62">
              <w:t>(KCP 2.3.3)</w:t>
            </w:r>
          </w:p>
        </w:tc>
        <w:tc>
          <w:tcPr>
            <w:tcW w:w="3970" w:type="pct"/>
            <w:gridSpan w:val="8"/>
            <w:shd w:val="clear" w:color="auto" w:fill="auto"/>
          </w:tcPr>
          <w:p w14:paraId="18F08FB4" w14:textId="77777777" w:rsidR="001C2C65" w:rsidRPr="001C2C65" w:rsidRDefault="001C2C65" w:rsidP="001F64F7">
            <w:pPr>
              <w:pStyle w:val="RepTable"/>
              <w:jc w:val="both"/>
              <w:rPr>
                <w:strike/>
                <w:highlight w:val="green"/>
              </w:rPr>
            </w:pPr>
            <w:r w:rsidRPr="001C2C65">
              <w:rPr>
                <w:strike/>
                <w:highlight w:val="green"/>
              </w:rPr>
              <w:t>Study not required. Assessing the composition of the product, it can be concluded, that there is no possibility that FUNABEN</w:t>
            </w:r>
            <w:r w:rsidRPr="001C2C65">
              <w:rPr>
                <w:strike/>
                <w:highlight w:val="green"/>
                <w:vertAlign w:val="superscript"/>
              </w:rPr>
              <w:t>®</w:t>
            </w:r>
            <w:r w:rsidRPr="001C2C65">
              <w:rPr>
                <w:strike/>
                <w:highlight w:val="green"/>
              </w:rPr>
              <w:t> 018 PA is thermally unstable.</w:t>
            </w:r>
          </w:p>
        </w:tc>
        <w:tc>
          <w:tcPr>
            <w:tcW w:w="545" w:type="pct"/>
            <w:shd w:val="clear" w:color="auto" w:fill="D9D9D9"/>
          </w:tcPr>
          <w:p w14:paraId="5FC5A03D" w14:textId="77777777" w:rsidR="001C2C65" w:rsidRPr="001C2C65" w:rsidRDefault="001C2C65" w:rsidP="001F64F7">
            <w:pPr>
              <w:pStyle w:val="RepTable"/>
              <w:rPr>
                <w:strike/>
                <w:highlight w:val="green"/>
              </w:rPr>
            </w:pPr>
            <w:r w:rsidRPr="001C2C65">
              <w:rPr>
                <w:strike/>
                <w:highlight w:val="green"/>
              </w:rPr>
              <w:t>Not accepted</w:t>
            </w:r>
          </w:p>
          <w:p w14:paraId="3BA138AD" w14:textId="77777777" w:rsidR="001C2C65" w:rsidRPr="001C2C65" w:rsidRDefault="001C2C65" w:rsidP="001F64F7">
            <w:pPr>
              <w:pStyle w:val="RepTable"/>
              <w:rPr>
                <w:strike/>
                <w:highlight w:val="green"/>
              </w:rPr>
            </w:pPr>
          </w:p>
          <w:p w14:paraId="330809A2" w14:textId="77777777" w:rsidR="001C2C65" w:rsidRPr="001C2C65" w:rsidRDefault="001C2C65" w:rsidP="001F64F7">
            <w:pPr>
              <w:pStyle w:val="RepTable"/>
              <w:rPr>
                <w:strike/>
                <w:highlight w:val="green"/>
              </w:rPr>
            </w:pPr>
            <w:r w:rsidRPr="001C2C65">
              <w:rPr>
                <w:strike/>
                <w:highlight w:val="green"/>
              </w:rPr>
              <w:t xml:space="preserve">Technically, so </w:t>
            </w:r>
            <w:r w:rsidRPr="001C2C65">
              <w:rPr>
                <w:strike/>
                <w:highlight w:val="green"/>
              </w:rPr>
              <w:lastRenderedPageBreak/>
              <w:t>called “expert judgment” containg the author signature should be provided to recognise the physicochemical CLP classification. The applicant is requested to provide this information</w:t>
            </w:r>
          </w:p>
        </w:tc>
      </w:tr>
      <w:tr w:rsidR="00521689" w:rsidRPr="002A5C62" w14:paraId="17E6AF3A" w14:textId="77777777" w:rsidTr="000857D2">
        <w:tc>
          <w:tcPr>
            <w:tcW w:w="486" w:type="pct"/>
            <w:vMerge/>
            <w:shd w:val="clear" w:color="auto" w:fill="auto"/>
          </w:tcPr>
          <w:p w14:paraId="2FE259C9" w14:textId="77777777" w:rsidR="001C2C65" w:rsidRPr="002A5C62" w:rsidRDefault="001C2C65" w:rsidP="001C2C65">
            <w:pPr>
              <w:pStyle w:val="RepTable"/>
            </w:pPr>
          </w:p>
        </w:tc>
        <w:tc>
          <w:tcPr>
            <w:tcW w:w="505" w:type="pct"/>
            <w:shd w:val="clear" w:color="auto" w:fill="auto"/>
          </w:tcPr>
          <w:p w14:paraId="199B4C10" w14:textId="77777777" w:rsidR="001C2C65" w:rsidRPr="001C2C65" w:rsidRDefault="001C2C65" w:rsidP="001C2C65">
            <w:pPr>
              <w:pStyle w:val="RepTable"/>
              <w:jc w:val="both"/>
              <w:rPr>
                <w:highlight w:val="green"/>
              </w:rPr>
            </w:pPr>
            <w:r w:rsidRPr="001C2C65">
              <w:rPr>
                <w:highlight w:val="green"/>
              </w:rPr>
              <w:t>Expert judgment</w:t>
            </w:r>
          </w:p>
        </w:tc>
        <w:tc>
          <w:tcPr>
            <w:tcW w:w="505" w:type="pct"/>
            <w:gridSpan w:val="2"/>
            <w:shd w:val="clear" w:color="auto" w:fill="auto"/>
          </w:tcPr>
          <w:p w14:paraId="75C1C5B2" w14:textId="77777777" w:rsidR="001C2C65" w:rsidRPr="001C2C65" w:rsidRDefault="001C2C65" w:rsidP="001C2C65">
            <w:pPr>
              <w:pStyle w:val="RepTable"/>
              <w:jc w:val="both"/>
              <w:rPr>
                <w:highlight w:val="green"/>
              </w:rPr>
            </w:pPr>
          </w:p>
        </w:tc>
        <w:tc>
          <w:tcPr>
            <w:tcW w:w="2204" w:type="pct"/>
            <w:shd w:val="clear" w:color="auto" w:fill="auto"/>
          </w:tcPr>
          <w:p w14:paraId="25CA2D3C" w14:textId="77777777" w:rsidR="001C2C65" w:rsidRPr="001C2C65" w:rsidRDefault="001C2C65" w:rsidP="001C2C65">
            <w:pPr>
              <w:pStyle w:val="RepTable"/>
              <w:jc w:val="both"/>
              <w:rPr>
                <w:highlight w:val="green"/>
              </w:rPr>
            </w:pPr>
            <w:r w:rsidRPr="001C2C65">
              <w:rPr>
                <w:highlight w:val="green"/>
              </w:rPr>
              <w:t>Not flammable</w:t>
            </w:r>
          </w:p>
        </w:tc>
        <w:tc>
          <w:tcPr>
            <w:tcW w:w="247" w:type="pct"/>
            <w:gridSpan w:val="3"/>
            <w:shd w:val="clear" w:color="auto" w:fill="auto"/>
          </w:tcPr>
          <w:p w14:paraId="58361C1B" w14:textId="77777777" w:rsidR="001C2C65" w:rsidRPr="001C2C65" w:rsidRDefault="001C2C65" w:rsidP="001C2C65">
            <w:pPr>
              <w:pStyle w:val="RepTable"/>
              <w:jc w:val="both"/>
              <w:rPr>
                <w:highlight w:val="green"/>
              </w:rPr>
            </w:pPr>
            <w:r w:rsidRPr="001C2C65">
              <w:rPr>
                <w:highlight w:val="green"/>
              </w:rPr>
              <w:t>N</w:t>
            </w:r>
          </w:p>
        </w:tc>
        <w:tc>
          <w:tcPr>
            <w:tcW w:w="508" w:type="pct"/>
            <w:shd w:val="clear" w:color="auto" w:fill="auto"/>
          </w:tcPr>
          <w:p w14:paraId="2EE11253" w14:textId="77777777" w:rsidR="001C2C65" w:rsidRPr="001C2C65" w:rsidRDefault="001C2C65" w:rsidP="001C2C65">
            <w:pPr>
              <w:pStyle w:val="RepTable"/>
              <w:jc w:val="both"/>
              <w:rPr>
                <w:highlight w:val="green"/>
              </w:rPr>
            </w:pPr>
            <w:r w:rsidRPr="001C2C65">
              <w:rPr>
                <w:highlight w:val="green"/>
              </w:rPr>
              <w:t>Nowakowski K</w:t>
            </w:r>
          </w:p>
        </w:tc>
        <w:tc>
          <w:tcPr>
            <w:tcW w:w="545" w:type="pct"/>
            <w:shd w:val="clear" w:color="auto" w:fill="D9D9D9"/>
          </w:tcPr>
          <w:p w14:paraId="0B88BDD1" w14:textId="77777777" w:rsidR="001C2C65" w:rsidRPr="001C2C65" w:rsidRDefault="001C2C65" w:rsidP="001C2C65">
            <w:pPr>
              <w:pStyle w:val="RepTable"/>
              <w:rPr>
                <w:highlight w:val="green"/>
              </w:rPr>
            </w:pPr>
            <w:r w:rsidRPr="001C2C65">
              <w:rPr>
                <w:highlight w:val="green"/>
              </w:rPr>
              <w:t>Accepted</w:t>
            </w:r>
          </w:p>
        </w:tc>
      </w:tr>
      <w:tr w:rsidR="001F64F7" w:rsidRPr="002A5C62" w14:paraId="3365EE55" w14:textId="77777777" w:rsidTr="000857D2">
        <w:tc>
          <w:tcPr>
            <w:tcW w:w="486" w:type="pct"/>
            <w:shd w:val="clear" w:color="auto" w:fill="auto"/>
          </w:tcPr>
          <w:p w14:paraId="07DD15AC" w14:textId="77777777" w:rsidR="001F64F7" w:rsidRPr="002A5C62" w:rsidRDefault="001F64F7" w:rsidP="001F64F7">
            <w:pPr>
              <w:pStyle w:val="RepTable"/>
            </w:pPr>
            <w:r w:rsidRPr="002A5C62">
              <w:t>Acidity or alkalinity and pH</w:t>
            </w:r>
          </w:p>
          <w:p w14:paraId="4795138B" w14:textId="77777777" w:rsidR="001F64F7" w:rsidRPr="002A5C62" w:rsidRDefault="001F64F7" w:rsidP="001F64F7">
            <w:pPr>
              <w:pStyle w:val="RepTable"/>
            </w:pPr>
            <w:r w:rsidRPr="002A5C62">
              <w:t>(KCP 2.4.1)</w:t>
            </w:r>
          </w:p>
        </w:tc>
        <w:tc>
          <w:tcPr>
            <w:tcW w:w="3970" w:type="pct"/>
            <w:gridSpan w:val="8"/>
            <w:shd w:val="clear" w:color="auto" w:fill="auto"/>
          </w:tcPr>
          <w:p w14:paraId="3D1B8DD8" w14:textId="77777777" w:rsidR="001F64F7" w:rsidRPr="002A5C62" w:rsidRDefault="001F64F7" w:rsidP="001F64F7">
            <w:pPr>
              <w:pStyle w:val="RepTable"/>
            </w:pPr>
            <w:r>
              <w:t>pH of 1 % water dispersion is 4÷10</w:t>
            </w:r>
          </w:p>
        </w:tc>
        <w:tc>
          <w:tcPr>
            <w:tcW w:w="545" w:type="pct"/>
            <w:shd w:val="clear" w:color="auto" w:fill="D9D9D9"/>
          </w:tcPr>
          <w:p w14:paraId="651D62D8" w14:textId="77777777" w:rsidR="001F64F7" w:rsidRPr="002A5C62" w:rsidRDefault="001F64F7" w:rsidP="001F64F7">
            <w:pPr>
              <w:pStyle w:val="RepTable"/>
            </w:pPr>
          </w:p>
        </w:tc>
      </w:tr>
      <w:tr w:rsidR="00521689" w:rsidRPr="00C615FD" w14:paraId="735C9E57" w14:textId="77777777" w:rsidTr="000857D2">
        <w:tc>
          <w:tcPr>
            <w:tcW w:w="486" w:type="pct"/>
            <w:shd w:val="clear" w:color="auto" w:fill="auto"/>
          </w:tcPr>
          <w:p w14:paraId="68750200" w14:textId="77777777" w:rsidR="001F64F7" w:rsidRPr="002A5C62" w:rsidRDefault="001F64F7" w:rsidP="001F64F7">
            <w:pPr>
              <w:pStyle w:val="RepTable"/>
            </w:pPr>
            <w:r w:rsidRPr="002A5C62">
              <w:t>pH of a 1% aqueous dilution, emulsion or dispersion</w:t>
            </w:r>
          </w:p>
          <w:p w14:paraId="6BDAB302" w14:textId="77777777" w:rsidR="001F64F7" w:rsidRPr="002A5C62" w:rsidRDefault="001F64F7" w:rsidP="001F64F7">
            <w:pPr>
              <w:pStyle w:val="RepTable"/>
            </w:pPr>
            <w:r w:rsidRPr="002A5C62">
              <w:t>(KCP 2.4.2)</w:t>
            </w:r>
          </w:p>
        </w:tc>
        <w:tc>
          <w:tcPr>
            <w:tcW w:w="534" w:type="pct"/>
            <w:gridSpan w:val="2"/>
            <w:shd w:val="clear" w:color="auto" w:fill="auto"/>
          </w:tcPr>
          <w:p w14:paraId="40123AFA" w14:textId="77777777" w:rsidR="001F64F7" w:rsidRPr="002A5C62" w:rsidRDefault="001F64F7" w:rsidP="001F64F7">
            <w:pPr>
              <w:pStyle w:val="RepTable"/>
            </w:pPr>
            <w:r>
              <w:t>Pocedure SPO/BF/02/b (edition 5) in accordance with CIPAC MT 75.3</w:t>
            </w:r>
          </w:p>
        </w:tc>
        <w:tc>
          <w:tcPr>
            <w:tcW w:w="476" w:type="pct"/>
            <w:shd w:val="clear" w:color="auto" w:fill="auto"/>
          </w:tcPr>
          <w:p w14:paraId="166D6E5A" w14:textId="77777777" w:rsidR="001F64F7" w:rsidRPr="002A5C62" w:rsidRDefault="001F64F7" w:rsidP="001F64F7">
            <w:pPr>
              <w:pStyle w:val="RepTable"/>
            </w:pPr>
            <w:r>
              <w:t>FRE 01/08/2020 -1,8 %</w:t>
            </w:r>
          </w:p>
        </w:tc>
        <w:tc>
          <w:tcPr>
            <w:tcW w:w="2244" w:type="pct"/>
            <w:gridSpan w:val="2"/>
            <w:shd w:val="clear" w:color="auto" w:fill="auto"/>
          </w:tcPr>
          <w:p w14:paraId="7F2F2AE3" w14:textId="77777777" w:rsidR="001F64F7" w:rsidRPr="002A5C62" w:rsidRDefault="001F64F7" w:rsidP="001F64F7">
            <w:pPr>
              <w:pStyle w:val="RepTable"/>
            </w:pPr>
            <w:r>
              <w:t>pH 1 % (aqueous dispersion) = 9,03</w:t>
            </w:r>
          </w:p>
        </w:tc>
        <w:tc>
          <w:tcPr>
            <w:tcW w:w="181" w:type="pct"/>
            <w:shd w:val="clear" w:color="auto" w:fill="auto"/>
          </w:tcPr>
          <w:p w14:paraId="4F8D4F82" w14:textId="77777777" w:rsidR="001F64F7" w:rsidRPr="002A5C62" w:rsidRDefault="001F64F7" w:rsidP="001F64F7">
            <w:pPr>
              <w:pStyle w:val="RepTable"/>
              <w:jc w:val="center"/>
            </w:pPr>
            <w:r>
              <w:t>yes</w:t>
            </w:r>
          </w:p>
        </w:tc>
        <w:tc>
          <w:tcPr>
            <w:tcW w:w="535" w:type="pct"/>
            <w:gridSpan w:val="2"/>
            <w:shd w:val="clear" w:color="auto" w:fill="auto"/>
          </w:tcPr>
          <w:p w14:paraId="7B30109B" w14:textId="77777777" w:rsidR="001F64F7" w:rsidRPr="00102C4D" w:rsidRDefault="001F64F7" w:rsidP="001F64F7">
            <w:pPr>
              <w:pStyle w:val="RepTable"/>
            </w:pPr>
            <w:r w:rsidRPr="00102C4D">
              <w:t>KCP 2.4.2</w:t>
            </w:r>
          </w:p>
          <w:p w14:paraId="7DF9F71A" w14:textId="77777777" w:rsidR="001F64F7" w:rsidRPr="00C615FD" w:rsidRDefault="001F64F7" w:rsidP="001F64F7">
            <w:pPr>
              <w:pStyle w:val="RepTable"/>
              <w:rPr>
                <w:lang w:val="en-US"/>
              </w:rPr>
            </w:pPr>
            <w:r w:rsidRPr="00C615FD">
              <w:rPr>
                <w:lang w:val="en-US"/>
              </w:rPr>
              <w:t>(REPORT</w:t>
            </w:r>
          </w:p>
          <w:p w14:paraId="798996C1" w14:textId="77777777" w:rsidR="001F64F7" w:rsidRPr="00C615FD" w:rsidRDefault="001F64F7" w:rsidP="001F64F7">
            <w:pPr>
              <w:pStyle w:val="RepTable"/>
              <w:rPr>
                <w:lang w:val="en-US"/>
              </w:rPr>
            </w:pPr>
            <w:r w:rsidRPr="00C615FD">
              <w:rPr>
                <w:lang w:val="en-US"/>
              </w:rPr>
              <w:t>FRE 01/08/2020 – 1,8 %</w:t>
            </w:r>
          </w:p>
          <w:p w14:paraId="2E696320" w14:textId="77777777" w:rsidR="001F64F7" w:rsidRDefault="001F64F7" w:rsidP="001F64F7">
            <w:pPr>
              <w:pStyle w:val="RepTable"/>
              <w:rPr>
                <w:lang w:val="en-US"/>
              </w:rPr>
            </w:pPr>
            <w:r w:rsidRPr="00C615FD">
              <w:rPr>
                <w:lang w:val="en-US"/>
              </w:rPr>
              <w:t>Part I: Determination of physicochemical properties of the initial preparation and after accelerated storage</w:t>
            </w:r>
            <w:r>
              <w:rPr>
                <w:lang w:val="en-US"/>
              </w:rPr>
              <w:t>;</w:t>
            </w:r>
          </w:p>
          <w:p w14:paraId="1C0C8397" w14:textId="77777777" w:rsidR="001F64F7" w:rsidRPr="00C615FD" w:rsidRDefault="001F64F7" w:rsidP="001F64F7">
            <w:pPr>
              <w:pStyle w:val="RepTable"/>
              <w:rPr>
                <w:lang w:val="pl-PL"/>
              </w:rPr>
            </w:pPr>
            <w:r w:rsidRPr="00C615FD">
              <w:rPr>
                <w:lang w:val="pl-PL"/>
              </w:rPr>
              <w:t xml:space="preserve">Sieć Badawcza Łukasiewicz – Instytut </w:t>
            </w:r>
            <w:r w:rsidRPr="00C615FD">
              <w:rPr>
                <w:lang w:val="pl-PL"/>
              </w:rPr>
              <w:lastRenderedPageBreak/>
              <w:t>Przemysłu Organicznego, May 2022)</w:t>
            </w:r>
          </w:p>
          <w:p w14:paraId="2720FDD7" w14:textId="77777777" w:rsidR="001F64F7" w:rsidRPr="00C615FD" w:rsidRDefault="001F64F7" w:rsidP="001F64F7">
            <w:pPr>
              <w:pStyle w:val="RepTable"/>
              <w:rPr>
                <w:lang w:val="pl-PL"/>
              </w:rPr>
            </w:pPr>
          </w:p>
          <w:p w14:paraId="37B6ED9C" w14:textId="77777777" w:rsidR="001F64F7" w:rsidRPr="00C615FD" w:rsidRDefault="001F64F7" w:rsidP="001F64F7">
            <w:pPr>
              <w:pStyle w:val="RepTable"/>
              <w:rPr>
                <w:lang w:val="pl-PL"/>
              </w:rPr>
            </w:pPr>
            <w:r w:rsidRPr="00C615FD">
              <w:rPr>
                <w:lang w:val="pl-PL"/>
              </w:rPr>
              <w:t xml:space="preserve">Study code: </w:t>
            </w:r>
            <w:r w:rsidRPr="00C615FD">
              <w:rPr>
                <w:b/>
                <w:lang w:val="pl-PL"/>
              </w:rPr>
              <w:t>BF-04/22</w:t>
            </w:r>
          </w:p>
        </w:tc>
        <w:tc>
          <w:tcPr>
            <w:tcW w:w="545" w:type="pct"/>
            <w:shd w:val="clear" w:color="auto" w:fill="D9D9D9"/>
          </w:tcPr>
          <w:p w14:paraId="7FC63E9A" w14:textId="77777777" w:rsidR="001F64F7" w:rsidRPr="00C615FD" w:rsidRDefault="001F64F7" w:rsidP="001F64F7">
            <w:pPr>
              <w:pStyle w:val="RepTable"/>
              <w:rPr>
                <w:lang w:val="pl-PL"/>
              </w:rPr>
            </w:pPr>
            <w:r>
              <w:rPr>
                <w:lang w:val="pl-PL"/>
              </w:rPr>
              <w:lastRenderedPageBreak/>
              <w:t>Accepted</w:t>
            </w:r>
          </w:p>
        </w:tc>
      </w:tr>
      <w:tr w:rsidR="001F64F7" w:rsidRPr="002A5C62" w14:paraId="776A5C97" w14:textId="77777777" w:rsidTr="000857D2">
        <w:tc>
          <w:tcPr>
            <w:tcW w:w="486" w:type="pct"/>
            <w:shd w:val="clear" w:color="auto" w:fill="auto"/>
          </w:tcPr>
          <w:p w14:paraId="43336E4F" w14:textId="77777777" w:rsidR="001F64F7" w:rsidRPr="002A5C62" w:rsidRDefault="001F64F7" w:rsidP="001F64F7">
            <w:pPr>
              <w:pStyle w:val="RepTable"/>
            </w:pPr>
            <w:r w:rsidRPr="002A5C62">
              <w:t>Viscosity</w:t>
            </w:r>
          </w:p>
          <w:p w14:paraId="271BAC89" w14:textId="77777777" w:rsidR="001F64F7" w:rsidRPr="002A5C62" w:rsidRDefault="001F64F7" w:rsidP="001F64F7">
            <w:pPr>
              <w:pStyle w:val="RepTable"/>
            </w:pPr>
            <w:r w:rsidRPr="002A5C62">
              <w:t>(KCP 2.5.1)</w:t>
            </w:r>
          </w:p>
        </w:tc>
        <w:tc>
          <w:tcPr>
            <w:tcW w:w="3970" w:type="pct"/>
            <w:gridSpan w:val="8"/>
            <w:shd w:val="clear" w:color="auto" w:fill="auto"/>
          </w:tcPr>
          <w:p w14:paraId="6BB6C375" w14:textId="77777777" w:rsidR="001F64F7" w:rsidRPr="002A5C62" w:rsidRDefault="001F64F7" w:rsidP="001F64F7">
            <w:pPr>
              <w:pStyle w:val="RepTable"/>
            </w:pPr>
            <w:r>
              <w:t>Study not required – product is in a form of paste.</w:t>
            </w:r>
          </w:p>
        </w:tc>
        <w:tc>
          <w:tcPr>
            <w:tcW w:w="545" w:type="pct"/>
            <w:shd w:val="clear" w:color="auto" w:fill="D9D9D9"/>
          </w:tcPr>
          <w:p w14:paraId="5D75487A" w14:textId="77777777" w:rsidR="001F64F7" w:rsidRPr="002A5C62" w:rsidRDefault="001F64F7" w:rsidP="001F64F7">
            <w:pPr>
              <w:pStyle w:val="RepTable"/>
            </w:pPr>
            <w:r>
              <w:t xml:space="preserve">Not applicable </w:t>
            </w:r>
          </w:p>
        </w:tc>
      </w:tr>
      <w:tr w:rsidR="001F64F7" w:rsidRPr="002A5C62" w14:paraId="5C5B0405" w14:textId="77777777" w:rsidTr="000857D2">
        <w:tc>
          <w:tcPr>
            <w:tcW w:w="486" w:type="pct"/>
            <w:shd w:val="clear" w:color="auto" w:fill="auto"/>
          </w:tcPr>
          <w:p w14:paraId="466EF8C1" w14:textId="77777777" w:rsidR="001F64F7" w:rsidRPr="002A5C62" w:rsidRDefault="001F64F7" w:rsidP="001F64F7">
            <w:pPr>
              <w:pStyle w:val="RepTable"/>
            </w:pPr>
            <w:r w:rsidRPr="002A5C62">
              <w:t>Surface tension</w:t>
            </w:r>
          </w:p>
          <w:p w14:paraId="2A49CD2C" w14:textId="77777777" w:rsidR="001F64F7" w:rsidRPr="002A5C62" w:rsidRDefault="001F64F7" w:rsidP="001F64F7">
            <w:pPr>
              <w:pStyle w:val="RepTable"/>
            </w:pPr>
            <w:r w:rsidRPr="002A5C62">
              <w:t>(KCP 2.5.2)</w:t>
            </w:r>
          </w:p>
        </w:tc>
        <w:tc>
          <w:tcPr>
            <w:tcW w:w="3970" w:type="pct"/>
            <w:gridSpan w:val="8"/>
            <w:shd w:val="clear" w:color="auto" w:fill="auto"/>
          </w:tcPr>
          <w:p w14:paraId="6C50C847" w14:textId="77777777" w:rsidR="001F64F7" w:rsidRPr="002A5C62" w:rsidRDefault="001F64F7" w:rsidP="001F64F7">
            <w:pPr>
              <w:pStyle w:val="RepTable"/>
            </w:pPr>
            <w:r>
              <w:t>Study not required – product is in a form of paste.</w:t>
            </w:r>
          </w:p>
        </w:tc>
        <w:tc>
          <w:tcPr>
            <w:tcW w:w="545" w:type="pct"/>
            <w:shd w:val="clear" w:color="auto" w:fill="D9D9D9"/>
          </w:tcPr>
          <w:p w14:paraId="72204DF1" w14:textId="77777777" w:rsidR="001F64F7" w:rsidRPr="002A5C62" w:rsidRDefault="001F64F7" w:rsidP="001F64F7">
            <w:pPr>
              <w:pStyle w:val="RepTable"/>
            </w:pPr>
          </w:p>
        </w:tc>
      </w:tr>
      <w:tr w:rsidR="001F64F7" w:rsidRPr="002A5C62" w14:paraId="00B47B9F" w14:textId="77777777" w:rsidTr="000857D2">
        <w:tc>
          <w:tcPr>
            <w:tcW w:w="486" w:type="pct"/>
            <w:shd w:val="clear" w:color="auto" w:fill="auto"/>
          </w:tcPr>
          <w:p w14:paraId="2AB61C31" w14:textId="77777777" w:rsidR="001F64F7" w:rsidRPr="002A5C62" w:rsidRDefault="001F64F7" w:rsidP="001F64F7">
            <w:pPr>
              <w:pStyle w:val="RepTable"/>
            </w:pPr>
            <w:r w:rsidRPr="002A5C62">
              <w:t>Relative density</w:t>
            </w:r>
          </w:p>
          <w:p w14:paraId="27645E9E" w14:textId="77777777" w:rsidR="001F64F7" w:rsidRPr="002A5C62" w:rsidRDefault="001F64F7" w:rsidP="001F64F7">
            <w:pPr>
              <w:pStyle w:val="RepTable"/>
            </w:pPr>
            <w:r w:rsidRPr="002A5C62">
              <w:t>(KCP 2.6.1)</w:t>
            </w:r>
          </w:p>
        </w:tc>
        <w:tc>
          <w:tcPr>
            <w:tcW w:w="3970" w:type="pct"/>
            <w:gridSpan w:val="8"/>
            <w:shd w:val="clear" w:color="auto" w:fill="auto"/>
          </w:tcPr>
          <w:p w14:paraId="508E8C91" w14:textId="77777777" w:rsidR="001F64F7" w:rsidRPr="002A5C62" w:rsidRDefault="001F64F7" w:rsidP="001F64F7">
            <w:pPr>
              <w:pStyle w:val="RepTable"/>
            </w:pPr>
            <w:r>
              <w:t>Study not required – product is in a form of paste.</w:t>
            </w:r>
          </w:p>
        </w:tc>
        <w:tc>
          <w:tcPr>
            <w:tcW w:w="545" w:type="pct"/>
            <w:shd w:val="clear" w:color="auto" w:fill="D9D9D9"/>
          </w:tcPr>
          <w:p w14:paraId="07B38739" w14:textId="77777777" w:rsidR="001F64F7" w:rsidRPr="001C2C65" w:rsidRDefault="001F64F7" w:rsidP="001F64F7">
            <w:pPr>
              <w:pStyle w:val="RepTable"/>
              <w:rPr>
                <w:strike/>
                <w:highlight w:val="green"/>
              </w:rPr>
            </w:pPr>
            <w:r w:rsidRPr="001C2C65">
              <w:rPr>
                <w:strike/>
                <w:highlight w:val="green"/>
              </w:rPr>
              <w:t>Not accepted</w:t>
            </w:r>
          </w:p>
          <w:p w14:paraId="0D574271" w14:textId="77777777" w:rsidR="001F64F7" w:rsidRPr="001C2C65" w:rsidRDefault="001C2C65" w:rsidP="001F64F7">
            <w:pPr>
              <w:pStyle w:val="RepTable"/>
              <w:rPr>
                <w:highlight w:val="green"/>
              </w:rPr>
            </w:pPr>
            <w:r w:rsidRPr="001C2C65">
              <w:rPr>
                <w:highlight w:val="green"/>
              </w:rPr>
              <w:t>Accepted</w:t>
            </w:r>
          </w:p>
          <w:p w14:paraId="679CAD62" w14:textId="77777777" w:rsidR="001F64F7" w:rsidRPr="001C2C65" w:rsidRDefault="00102C4D" w:rsidP="001F64F7">
            <w:pPr>
              <w:pStyle w:val="RepTable"/>
              <w:rPr>
                <w:highlight w:val="green"/>
              </w:rPr>
            </w:pPr>
            <w:r w:rsidRPr="001C2C65">
              <w:rPr>
                <w:strike/>
                <w:highlight w:val="green"/>
              </w:rPr>
              <w:t>This parameter is formally required by  some national inspections. For many pastes, the density, e.g. g/cm</w:t>
            </w:r>
            <w:r w:rsidRPr="001C2C65">
              <w:rPr>
                <w:strike/>
                <w:highlight w:val="green"/>
                <w:vertAlign w:val="superscript"/>
              </w:rPr>
              <w:t>3</w:t>
            </w:r>
            <w:r w:rsidRPr="001C2C65">
              <w:rPr>
                <w:strike/>
                <w:highlight w:val="green"/>
              </w:rPr>
              <w:t>, is indicated. Please carry out the test or provide sufficient justification that this test cannot be done for this PA formulation, which is a non-Newtonian fluid</w:t>
            </w:r>
            <w:r w:rsidR="00C939F4" w:rsidRPr="001C2C65">
              <w:rPr>
                <w:strike/>
                <w:highlight w:val="green"/>
              </w:rPr>
              <w:t>,</w:t>
            </w:r>
            <w:r w:rsidRPr="001C2C65">
              <w:rPr>
                <w:strike/>
                <w:highlight w:val="green"/>
              </w:rPr>
              <w:t xml:space="preserve"> or so-called “Bingham plastic”.</w:t>
            </w:r>
          </w:p>
        </w:tc>
      </w:tr>
      <w:tr w:rsidR="001F64F7" w:rsidRPr="002A5C62" w14:paraId="3BE5D256" w14:textId="77777777" w:rsidTr="000857D2">
        <w:tc>
          <w:tcPr>
            <w:tcW w:w="486" w:type="pct"/>
            <w:shd w:val="clear" w:color="auto" w:fill="auto"/>
          </w:tcPr>
          <w:p w14:paraId="26F72F45" w14:textId="77777777" w:rsidR="001F64F7" w:rsidRPr="002A5C62" w:rsidRDefault="001F64F7" w:rsidP="001F64F7">
            <w:pPr>
              <w:pStyle w:val="RepTable"/>
            </w:pPr>
            <w:r w:rsidRPr="002A5C62">
              <w:t>Bulk density</w:t>
            </w:r>
          </w:p>
          <w:p w14:paraId="73DD3FDC" w14:textId="77777777" w:rsidR="001F64F7" w:rsidRPr="002A5C62" w:rsidRDefault="001F64F7" w:rsidP="001F64F7">
            <w:pPr>
              <w:pStyle w:val="RepTable"/>
            </w:pPr>
            <w:r w:rsidRPr="002A5C62">
              <w:lastRenderedPageBreak/>
              <w:t>(KCP 2.6.2)</w:t>
            </w:r>
          </w:p>
        </w:tc>
        <w:tc>
          <w:tcPr>
            <w:tcW w:w="3970" w:type="pct"/>
            <w:gridSpan w:val="8"/>
            <w:shd w:val="clear" w:color="auto" w:fill="auto"/>
          </w:tcPr>
          <w:p w14:paraId="09E7BF71" w14:textId="77777777" w:rsidR="001F64F7" w:rsidRPr="002A5C62" w:rsidRDefault="001F64F7" w:rsidP="001F64F7">
            <w:pPr>
              <w:pStyle w:val="RepTable"/>
            </w:pPr>
            <w:r>
              <w:lastRenderedPageBreak/>
              <w:t>Study not required – product is in a form of paste.</w:t>
            </w:r>
          </w:p>
        </w:tc>
        <w:tc>
          <w:tcPr>
            <w:tcW w:w="545" w:type="pct"/>
            <w:shd w:val="clear" w:color="auto" w:fill="D9D9D9"/>
          </w:tcPr>
          <w:p w14:paraId="1AA80C1F" w14:textId="77777777" w:rsidR="001F64F7" w:rsidRPr="002A5C62" w:rsidRDefault="001F64F7" w:rsidP="001F64F7">
            <w:pPr>
              <w:pStyle w:val="RepTable"/>
            </w:pPr>
          </w:p>
        </w:tc>
      </w:tr>
      <w:tr w:rsidR="00521689" w:rsidRPr="008A100F" w14:paraId="680A826D" w14:textId="77777777" w:rsidTr="000857D2">
        <w:tc>
          <w:tcPr>
            <w:tcW w:w="486" w:type="pct"/>
            <w:shd w:val="clear" w:color="auto" w:fill="auto"/>
          </w:tcPr>
          <w:p w14:paraId="7AC2F53F" w14:textId="77777777" w:rsidR="001F64F7" w:rsidRPr="002A5C62" w:rsidRDefault="001F64F7" w:rsidP="001F64F7">
            <w:pPr>
              <w:pStyle w:val="RepTable"/>
            </w:pPr>
            <w:r w:rsidRPr="002A5C62">
              <w:t>Storage Stability after 14 days at 54º C</w:t>
            </w:r>
          </w:p>
          <w:p w14:paraId="24476115" w14:textId="77777777" w:rsidR="001F64F7" w:rsidRPr="002A5C62" w:rsidRDefault="001F64F7" w:rsidP="001F64F7">
            <w:pPr>
              <w:pStyle w:val="RepTable"/>
            </w:pPr>
            <w:r w:rsidRPr="002A5C62">
              <w:t>(KCP 2.7.1)</w:t>
            </w:r>
          </w:p>
        </w:tc>
        <w:tc>
          <w:tcPr>
            <w:tcW w:w="534" w:type="pct"/>
            <w:gridSpan w:val="2"/>
            <w:shd w:val="clear" w:color="auto" w:fill="auto"/>
          </w:tcPr>
          <w:p w14:paraId="61642B62" w14:textId="77777777" w:rsidR="001F64F7" w:rsidRDefault="001F64F7" w:rsidP="001F64F7">
            <w:pPr>
              <w:pStyle w:val="RepTable"/>
              <w:rPr>
                <w:lang w:val="en-US"/>
              </w:rPr>
            </w:pPr>
            <w:r w:rsidRPr="003F6A58">
              <w:rPr>
                <w:lang w:val="en-US"/>
              </w:rPr>
              <w:t>- Procedure SPO/BF/08/b (edycja 4) and method CIPAC 46.4</w:t>
            </w:r>
          </w:p>
          <w:p w14:paraId="5AE136C0" w14:textId="77777777" w:rsidR="001F64F7" w:rsidRDefault="001F64F7" w:rsidP="001F64F7">
            <w:pPr>
              <w:pStyle w:val="RepTable"/>
              <w:rPr>
                <w:lang w:val="en-US"/>
              </w:rPr>
            </w:pPr>
          </w:p>
          <w:p w14:paraId="0CFE5006" w14:textId="77777777" w:rsidR="001F64F7" w:rsidRDefault="001F64F7" w:rsidP="001F64F7">
            <w:pPr>
              <w:pStyle w:val="RepTable"/>
              <w:rPr>
                <w:lang w:val="en-US"/>
              </w:rPr>
            </w:pPr>
          </w:p>
          <w:p w14:paraId="1350BBB7" w14:textId="77777777" w:rsidR="001F64F7" w:rsidRDefault="001F64F7" w:rsidP="001F64F7">
            <w:pPr>
              <w:pStyle w:val="RepTable"/>
              <w:rPr>
                <w:lang w:val="en-US"/>
              </w:rPr>
            </w:pPr>
          </w:p>
          <w:p w14:paraId="1B3E248A" w14:textId="77777777" w:rsidR="001F64F7" w:rsidRDefault="001F64F7" w:rsidP="001F64F7">
            <w:pPr>
              <w:pStyle w:val="RepTable"/>
              <w:rPr>
                <w:lang w:val="en-US"/>
              </w:rPr>
            </w:pPr>
          </w:p>
          <w:p w14:paraId="3A0C796E" w14:textId="77777777" w:rsidR="001F64F7" w:rsidRDefault="001F64F7" w:rsidP="001F64F7">
            <w:pPr>
              <w:pStyle w:val="RepTable"/>
              <w:rPr>
                <w:lang w:val="en-US"/>
              </w:rPr>
            </w:pPr>
          </w:p>
          <w:p w14:paraId="0B9B4CC0" w14:textId="77777777" w:rsidR="001F64F7" w:rsidRDefault="001F64F7" w:rsidP="001F64F7">
            <w:pPr>
              <w:pStyle w:val="RepTable"/>
              <w:rPr>
                <w:lang w:val="en-US"/>
              </w:rPr>
            </w:pPr>
          </w:p>
          <w:p w14:paraId="5FDC28C8" w14:textId="77777777" w:rsidR="001F64F7" w:rsidRDefault="001F64F7" w:rsidP="001F64F7">
            <w:pPr>
              <w:pStyle w:val="RepTable"/>
              <w:rPr>
                <w:lang w:val="en-US"/>
              </w:rPr>
            </w:pPr>
          </w:p>
          <w:p w14:paraId="1C1561FE" w14:textId="77777777" w:rsidR="001F64F7" w:rsidRDefault="001F64F7" w:rsidP="001F64F7">
            <w:pPr>
              <w:pStyle w:val="RepTable"/>
              <w:rPr>
                <w:lang w:val="en-US"/>
              </w:rPr>
            </w:pPr>
          </w:p>
          <w:p w14:paraId="7B5CFEDF" w14:textId="77777777" w:rsidR="001F64F7" w:rsidRDefault="001F64F7" w:rsidP="001F64F7">
            <w:pPr>
              <w:pStyle w:val="RepTable"/>
              <w:rPr>
                <w:lang w:val="en-US"/>
              </w:rPr>
            </w:pPr>
          </w:p>
          <w:p w14:paraId="39AABAA8" w14:textId="77777777" w:rsidR="001F64F7" w:rsidRDefault="001F64F7" w:rsidP="001F64F7">
            <w:pPr>
              <w:pStyle w:val="RepTable"/>
              <w:rPr>
                <w:lang w:val="en-US"/>
              </w:rPr>
            </w:pPr>
          </w:p>
          <w:p w14:paraId="65C78C6E" w14:textId="77777777" w:rsidR="001F64F7" w:rsidRDefault="001F64F7" w:rsidP="001F64F7">
            <w:pPr>
              <w:pStyle w:val="RepTable"/>
              <w:rPr>
                <w:lang w:val="en-US"/>
              </w:rPr>
            </w:pPr>
          </w:p>
          <w:p w14:paraId="33634A27" w14:textId="77777777" w:rsidR="001F64F7" w:rsidRDefault="001F64F7" w:rsidP="001F64F7">
            <w:pPr>
              <w:pStyle w:val="RepTable"/>
              <w:rPr>
                <w:lang w:val="en-US"/>
              </w:rPr>
            </w:pPr>
          </w:p>
          <w:p w14:paraId="03208D1E" w14:textId="77777777" w:rsidR="001F64F7" w:rsidRDefault="001F64F7" w:rsidP="001F64F7">
            <w:pPr>
              <w:pStyle w:val="RepTable"/>
              <w:rPr>
                <w:lang w:val="en-US"/>
              </w:rPr>
            </w:pPr>
          </w:p>
          <w:p w14:paraId="12D26E4D" w14:textId="77777777" w:rsidR="001F64F7" w:rsidRPr="003F6A58" w:rsidRDefault="001F64F7" w:rsidP="001F64F7">
            <w:pPr>
              <w:pStyle w:val="RepTable"/>
              <w:rPr>
                <w:lang w:val="en-US"/>
              </w:rPr>
            </w:pPr>
            <w:r>
              <w:rPr>
                <w:lang w:val="en-US"/>
              </w:rPr>
              <w:t>-HPLC/UV-Vis – validated method in accordance with SANCO/3030/99, rev. 5</w:t>
            </w:r>
          </w:p>
        </w:tc>
        <w:tc>
          <w:tcPr>
            <w:tcW w:w="476" w:type="pct"/>
            <w:shd w:val="clear" w:color="auto" w:fill="auto"/>
          </w:tcPr>
          <w:p w14:paraId="2DDE2E82" w14:textId="77777777" w:rsidR="001F64F7" w:rsidRPr="003F6A58" w:rsidRDefault="001F64F7" w:rsidP="001F64F7">
            <w:pPr>
              <w:pStyle w:val="RepTable"/>
              <w:rPr>
                <w:lang w:val="en-US"/>
              </w:rPr>
            </w:pPr>
            <w:r>
              <w:rPr>
                <w:lang w:val="en-US"/>
              </w:rPr>
              <w:t>FRE 01/08/2020 – 1,8 %</w:t>
            </w:r>
          </w:p>
        </w:tc>
        <w:tc>
          <w:tcPr>
            <w:tcW w:w="2244" w:type="pct"/>
            <w:gridSpan w:val="2"/>
            <w:shd w:val="clear" w:color="auto" w:fill="auto"/>
          </w:tcPr>
          <w:p w14:paraId="3FAAF3FD" w14:textId="77777777" w:rsidR="001F64F7" w:rsidRPr="00AF6361" w:rsidRDefault="001F64F7" w:rsidP="001F64F7">
            <w:pPr>
              <w:pStyle w:val="RepTable"/>
              <w:rPr>
                <w:lang w:val="en-US"/>
              </w:rPr>
            </w:pPr>
            <w:r w:rsidRPr="00AF6361">
              <w:rPr>
                <w:lang w:val="en-US"/>
              </w:rPr>
              <w:t>The following parameters were measured and determined:</w:t>
            </w:r>
          </w:p>
          <w:p w14:paraId="1C5F04AF" w14:textId="77777777" w:rsidR="001F64F7" w:rsidRPr="00AF6361" w:rsidRDefault="001F64F7" w:rsidP="001F64F7">
            <w:pPr>
              <w:pStyle w:val="RepTable"/>
              <w:rPr>
                <w:lang w:val="en-US"/>
              </w:rPr>
            </w:pPr>
          </w:p>
          <w:p w14:paraId="044363E7" w14:textId="77777777" w:rsidR="001F64F7" w:rsidRPr="00AF6361" w:rsidRDefault="001F64F7" w:rsidP="001F64F7">
            <w:pPr>
              <w:pStyle w:val="RepTable"/>
              <w:rPr>
                <w:lang w:val="en-US"/>
              </w:rPr>
            </w:pPr>
            <w:r w:rsidRPr="00AF6361">
              <w:rPr>
                <w:lang w:val="en-US"/>
              </w:rPr>
              <w:t>- Physical state, color and odour: homogeneous, light gr</w:t>
            </w:r>
            <w:r>
              <w:rPr>
                <w:lang w:val="en-US"/>
              </w:rPr>
              <w:t>e</w:t>
            </w:r>
            <w:r w:rsidRPr="00AF6361">
              <w:rPr>
                <w:lang w:val="en-US"/>
              </w:rPr>
              <w:t>y paste with a slight, characteristic odor; after accelerated storage ~ 10% by volume solution of surfactants on surface, and after intensive</w:t>
            </w:r>
            <w:r>
              <w:rPr>
                <w:lang w:val="en-US"/>
              </w:rPr>
              <w:t xml:space="preserve"> mixing a homogeneous, light gre</w:t>
            </w:r>
            <w:r w:rsidRPr="00AF6361">
              <w:rPr>
                <w:lang w:val="en-US"/>
              </w:rPr>
              <w:t>y paste with a slight characteristic odor</w:t>
            </w:r>
          </w:p>
          <w:p w14:paraId="285C3C7B" w14:textId="77777777" w:rsidR="001F64F7" w:rsidRPr="00AF6361" w:rsidRDefault="001F64F7" w:rsidP="001F64F7">
            <w:pPr>
              <w:pStyle w:val="RepTable"/>
              <w:rPr>
                <w:lang w:val="en-US"/>
              </w:rPr>
            </w:pPr>
          </w:p>
          <w:p w14:paraId="758910EC" w14:textId="77777777" w:rsidR="001F64F7" w:rsidRPr="00AF6361" w:rsidRDefault="001F64F7" w:rsidP="001F64F7">
            <w:pPr>
              <w:pStyle w:val="RepTable"/>
              <w:rPr>
                <w:lang w:val="en-US"/>
              </w:rPr>
            </w:pPr>
            <w:r w:rsidRPr="00AF6361">
              <w:rPr>
                <w:lang w:val="en-US"/>
              </w:rPr>
              <w:t>- pH of 1% water dispersion: before storage 9.03, and after - 8.80</w:t>
            </w:r>
          </w:p>
          <w:p w14:paraId="265B3090" w14:textId="77777777" w:rsidR="001F64F7" w:rsidRPr="00AF6361" w:rsidRDefault="001F64F7" w:rsidP="001F64F7">
            <w:pPr>
              <w:pStyle w:val="RepTable"/>
              <w:rPr>
                <w:lang w:val="en-US"/>
              </w:rPr>
            </w:pPr>
          </w:p>
          <w:p w14:paraId="1362BD7C" w14:textId="77777777" w:rsidR="001F64F7" w:rsidRPr="00AF6361" w:rsidRDefault="001F64F7" w:rsidP="001F64F7">
            <w:pPr>
              <w:pStyle w:val="RepTable"/>
              <w:rPr>
                <w:lang w:val="en-US"/>
              </w:rPr>
            </w:pPr>
            <w:r w:rsidRPr="00AF6361">
              <w:rPr>
                <w:lang w:val="en-US"/>
              </w:rPr>
              <w:t>- pH of 5% water dispersion: before storage 8.28, and</w:t>
            </w:r>
            <w:r>
              <w:rPr>
                <w:lang w:val="en-US"/>
              </w:rPr>
              <w:t xml:space="preserve"> after</w:t>
            </w:r>
            <w:r w:rsidRPr="00AF6361">
              <w:rPr>
                <w:lang w:val="en-US"/>
              </w:rPr>
              <w:t xml:space="preserve"> - 7.96</w:t>
            </w:r>
          </w:p>
          <w:p w14:paraId="4E0C083A" w14:textId="77777777" w:rsidR="001F64F7" w:rsidRPr="00AF6361" w:rsidRDefault="001F64F7" w:rsidP="001F64F7">
            <w:pPr>
              <w:pStyle w:val="RepTable"/>
              <w:rPr>
                <w:lang w:val="en-US"/>
              </w:rPr>
            </w:pPr>
          </w:p>
          <w:p w14:paraId="3EA46C2B" w14:textId="77777777" w:rsidR="001F64F7" w:rsidRPr="003F6A58" w:rsidRDefault="001F64F7" w:rsidP="001F64F7">
            <w:pPr>
              <w:pStyle w:val="RepTable"/>
              <w:rPr>
                <w:lang w:val="en-US"/>
              </w:rPr>
            </w:pPr>
            <w:r w:rsidRPr="00AF6361">
              <w:rPr>
                <w:lang w:val="en-US"/>
              </w:rPr>
              <w:t xml:space="preserve">- </w:t>
            </w:r>
            <w:r>
              <w:rPr>
                <w:lang w:val="en-US"/>
              </w:rPr>
              <w:t>measured</w:t>
            </w:r>
            <w:r w:rsidRPr="00AF6361">
              <w:rPr>
                <w:lang w:val="en-US"/>
              </w:rPr>
              <w:t xml:space="preserve"> content of the active substance (thiabendazole): 1.83% before storage, 1.81% after accelerated storage</w:t>
            </w:r>
          </w:p>
        </w:tc>
        <w:tc>
          <w:tcPr>
            <w:tcW w:w="181" w:type="pct"/>
            <w:shd w:val="clear" w:color="auto" w:fill="auto"/>
          </w:tcPr>
          <w:p w14:paraId="44D671F5" w14:textId="77777777" w:rsidR="001F64F7" w:rsidRPr="003F6A58" w:rsidRDefault="001F64F7" w:rsidP="001F64F7">
            <w:pPr>
              <w:pStyle w:val="RepTable"/>
              <w:jc w:val="center"/>
              <w:rPr>
                <w:lang w:val="en-US"/>
              </w:rPr>
            </w:pPr>
            <w:r>
              <w:rPr>
                <w:lang w:val="en-US"/>
              </w:rPr>
              <w:t>Yes</w:t>
            </w:r>
          </w:p>
        </w:tc>
        <w:tc>
          <w:tcPr>
            <w:tcW w:w="535" w:type="pct"/>
            <w:gridSpan w:val="2"/>
            <w:shd w:val="clear" w:color="auto" w:fill="auto"/>
          </w:tcPr>
          <w:p w14:paraId="71DE90A7" w14:textId="77777777" w:rsidR="001F64F7" w:rsidRPr="00C97446" w:rsidRDefault="001F64F7" w:rsidP="001F64F7">
            <w:pPr>
              <w:pStyle w:val="RepTable"/>
            </w:pPr>
            <w:r w:rsidRPr="00C97446">
              <w:t>KCP 2.7.1</w:t>
            </w:r>
          </w:p>
          <w:p w14:paraId="02604FE8" w14:textId="77777777" w:rsidR="001F64F7" w:rsidRPr="00C97446" w:rsidRDefault="001F64F7" w:rsidP="001F64F7">
            <w:pPr>
              <w:pStyle w:val="RepTable"/>
              <w:rPr>
                <w:lang w:val="en-US"/>
              </w:rPr>
            </w:pPr>
            <w:r w:rsidRPr="00C97446">
              <w:rPr>
                <w:lang w:val="en-US"/>
              </w:rPr>
              <w:t>- REPORT</w:t>
            </w:r>
          </w:p>
          <w:p w14:paraId="43E626DC" w14:textId="77777777" w:rsidR="001F64F7" w:rsidRPr="00C97446" w:rsidRDefault="001F64F7" w:rsidP="001F64F7">
            <w:pPr>
              <w:pStyle w:val="RepTable"/>
              <w:rPr>
                <w:lang w:val="en-US"/>
              </w:rPr>
            </w:pPr>
            <w:r w:rsidRPr="00C97446">
              <w:rPr>
                <w:lang w:val="en-US"/>
              </w:rPr>
              <w:t>FRE 01/08/2020 – 1,8 %</w:t>
            </w:r>
          </w:p>
          <w:p w14:paraId="6F6DACE0" w14:textId="77777777" w:rsidR="001F64F7" w:rsidRPr="00C97446" w:rsidRDefault="001F64F7" w:rsidP="001F64F7">
            <w:pPr>
              <w:pStyle w:val="RepTable"/>
              <w:rPr>
                <w:lang w:val="en-US"/>
              </w:rPr>
            </w:pPr>
            <w:r w:rsidRPr="00C97446">
              <w:rPr>
                <w:lang w:val="en-US"/>
              </w:rPr>
              <w:t xml:space="preserve">Part I: Determination of physicochemical properties of the initial preparation and after accelerated storage; </w:t>
            </w:r>
          </w:p>
          <w:p w14:paraId="5D8DEDE2" w14:textId="77777777" w:rsidR="001F64F7" w:rsidRPr="00C97446" w:rsidRDefault="001F64F7" w:rsidP="001F64F7">
            <w:pPr>
              <w:pStyle w:val="RepTable"/>
              <w:rPr>
                <w:lang w:val="pl-PL"/>
              </w:rPr>
            </w:pPr>
            <w:r w:rsidRPr="00C97446">
              <w:rPr>
                <w:lang w:val="pl-PL"/>
              </w:rPr>
              <w:t>Sieć Badawcza Łukasiewicz – Instytut Przemysłu Organicznego, May 2022</w:t>
            </w:r>
          </w:p>
          <w:p w14:paraId="28EBCF25" w14:textId="77777777" w:rsidR="001F64F7" w:rsidRPr="00C97446" w:rsidRDefault="001F64F7" w:rsidP="001F64F7">
            <w:pPr>
              <w:pStyle w:val="RepTable"/>
            </w:pPr>
            <w:r w:rsidRPr="00C97446">
              <w:t xml:space="preserve">Study code: </w:t>
            </w:r>
            <w:r w:rsidRPr="00C97446">
              <w:rPr>
                <w:b/>
              </w:rPr>
              <w:t>BF-04/22</w:t>
            </w:r>
          </w:p>
          <w:p w14:paraId="79768253" w14:textId="77777777" w:rsidR="001F64F7" w:rsidRPr="00C97446" w:rsidRDefault="001F64F7" w:rsidP="001F64F7">
            <w:pPr>
              <w:pStyle w:val="RepTable"/>
            </w:pPr>
          </w:p>
          <w:p w14:paraId="11801385" w14:textId="77777777" w:rsidR="001F64F7" w:rsidRPr="00C97446" w:rsidRDefault="001F64F7" w:rsidP="001F64F7">
            <w:pPr>
              <w:pStyle w:val="RepTable"/>
              <w:rPr>
                <w:lang w:val="en-US"/>
              </w:rPr>
            </w:pPr>
            <w:r w:rsidRPr="00C97446">
              <w:rPr>
                <w:lang w:val="en-US"/>
              </w:rPr>
              <w:t>- REPORT</w:t>
            </w:r>
          </w:p>
          <w:p w14:paraId="79798977" w14:textId="77777777" w:rsidR="001F64F7" w:rsidRPr="00C97446" w:rsidRDefault="001F64F7" w:rsidP="001F64F7">
            <w:pPr>
              <w:pStyle w:val="RepTable"/>
              <w:rPr>
                <w:lang w:val="en-US"/>
              </w:rPr>
            </w:pPr>
            <w:r w:rsidRPr="00C97446">
              <w:rPr>
                <w:lang w:val="en-US"/>
              </w:rPr>
              <w:t>FRE 01/08/2020 – 1,8 %</w:t>
            </w:r>
          </w:p>
          <w:p w14:paraId="469B8441" w14:textId="77777777" w:rsidR="001F64F7" w:rsidRPr="00C97446" w:rsidRDefault="001F64F7" w:rsidP="001F64F7">
            <w:pPr>
              <w:pStyle w:val="RepTable"/>
              <w:rPr>
                <w:lang w:val="en-US"/>
              </w:rPr>
            </w:pPr>
            <w:r w:rsidRPr="00C97446">
              <w:rPr>
                <w:lang w:val="en-US"/>
              </w:rPr>
              <w:t>Method validation for determination of the active substance content in the preparation;</w:t>
            </w:r>
          </w:p>
          <w:p w14:paraId="572D8C5A" w14:textId="77777777" w:rsidR="001F64F7" w:rsidRPr="00C97446" w:rsidRDefault="001F64F7" w:rsidP="001F64F7">
            <w:pPr>
              <w:pStyle w:val="RepTable"/>
              <w:rPr>
                <w:lang w:val="pl-PL"/>
              </w:rPr>
            </w:pPr>
            <w:r w:rsidRPr="00C97446">
              <w:rPr>
                <w:lang w:val="pl-PL"/>
              </w:rPr>
              <w:t xml:space="preserve">Sieć Badawcza Łukasiewicz – Instytut </w:t>
            </w:r>
            <w:r w:rsidRPr="00C97446">
              <w:rPr>
                <w:lang w:val="pl-PL"/>
              </w:rPr>
              <w:lastRenderedPageBreak/>
              <w:t>Przemysłu Organicznego, May 2022</w:t>
            </w:r>
          </w:p>
          <w:p w14:paraId="096E3144" w14:textId="77777777" w:rsidR="007712B5" w:rsidRDefault="001F64F7" w:rsidP="00C97446">
            <w:pPr>
              <w:pStyle w:val="RepTable"/>
              <w:rPr>
                <w:b/>
                <w:lang w:val="pl-PL"/>
              </w:rPr>
            </w:pPr>
            <w:r w:rsidRPr="00C97446">
              <w:rPr>
                <w:lang w:val="pl-PL"/>
              </w:rPr>
              <w:t xml:space="preserve">Study code: </w:t>
            </w:r>
            <w:r w:rsidRPr="00C97446">
              <w:rPr>
                <w:b/>
                <w:lang w:val="pl-PL"/>
              </w:rPr>
              <w:t>BA-11/22</w:t>
            </w:r>
          </w:p>
          <w:p w14:paraId="6364A5A3" w14:textId="77777777" w:rsidR="00C97446" w:rsidRDefault="00C97446" w:rsidP="00C97446">
            <w:pPr>
              <w:pStyle w:val="RepTable"/>
              <w:rPr>
                <w:b/>
                <w:lang w:val="pl-PL"/>
              </w:rPr>
            </w:pPr>
          </w:p>
          <w:p w14:paraId="2733574D" w14:textId="77777777" w:rsidR="00C97446" w:rsidRPr="00C97446" w:rsidRDefault="00C97446" w:rsidP="00C97446">
            <w:pPr>
              <w:pStyle w:val="RepTable"/>
              <w:rPr>
                <w:b/>
                <w:lang w:val="pl-PL"/>
              </w:rPr>
            </w:pPr>
            <w:r w:rsidRPr="00C97446">
              <w:rPr>
                <w:shd w:val="clear" w:color="auto" w:fill="00B050"/>
              </w:rPr>
              <w:t>Jeschke (2024)</w:t>
            </w:r>
          </w:p>
        </w:tc>
        <w:tc>
          <w:tcPr>
            <w:tcW w:w="545" w:type="pct"/>
            <w:shd w:val="clear" w:color="auto" w:fill="D9D9D9"/>
          </w:tcPr>
          <w:p w14:paraId="77A8ECD3" w14:textId="77777777" w:rsidR="001F64F7" w:rsidRPr="00D526E6" w:rsidRDefault="00102C4D" w:rsidP="001F64F7">
            <w:pPr>
              <w:pStyle w:val="RepTable"/>
            </w:pPr>
            <w:r w:rsidRPr="00D526E6">
              <w:lastRenderedPageBreak/>
              <w:t>Accepted</w:t>
            </w:r>
          </w:p>
          <w:p w14:paraId="26926246" w14:textId="77777777" w:rsidR="008A100F" w:rsidRPr="00D526E6" w:rsidRDefault="008A100F" w:rsidP="001F64F7">
            <w:pPr>
              <w:pStyle w:val="RepTable"/>
            </w:pPr>
          </w:p>
          <w:p w14:paraId="58D0E893" w14:textId="77777777" w:rsidR="008A100F" w:rsidRPr="007712B5" w:rsidRDefault="008A100F" w:rsidP="001F64F7">
            <w:pPr>
              <w:pStyle w:val="RepTable"/>
              <w:rPr>
                <w:strike/>
              </w:rPr>
            </w:pPr>
            <w:r w:rsidRPr="007712B5">
              <w:rPr>
                <w:strike/>
              </w:rPr>
              <w:t>Applicant is requested to provide some details on the commercial packaging- there is missing information in the accelerated study”</w:t>
            </w:r>
          </w:p>
          <w:p w14:paraId="617744BD" w14:textId="77777777" w:rsidR="007712B5" w:rsidRDefault="007712B5" w:rsidP="001F64F7">
            <w:pPr>
              <w:pStyle w:val="RepTable"/>
            </w:pPr>
          </w:p>
          <w:p w14:paraId="3794F1BC" w14:textId="77777777" w:rsidR="007712B5" w:rsidRPr="008A100F" w:rsidRDefault="007712B5" w:rsidP="001F64F7">
            <w:pPr>
              <w:pStyle w:val="RepTable"/>
            </w:pPr>
            <w:r w:rsidRPr="00C97446">
              <w:rPr>
                <w:shd w:val="clear" w:color="auto" w:fill="00B050"/>
              </w:rPr>
              <w:t>One commercial packaging was  used: PP can containing 350 g of product, with PP cap (87 mm inner diameter of the closure). No visible changes  of appearance of packaging were observed after accelerated study  (Part I) and storage at ambient temperature after 1 year</w:t>
            </w:r>
          </w:p>
        </w:tc>
      </w:tr>
      <w:tr w:rsidR="001F64F7" w:rsidRPr="002A5C62" w14:paraId="04E22E56" w14:textId="77777777" w:rsidTr="000857D2">
        <w:tc>
          <w:tcPr>
            <w:tcW w:w="486" w:type="pct"/>
            <w:shd w:val="clear" w:color="auto" w:fill="auto"/>
          </w:tcPr>
          <w:p w14:paraId="763A7439" w14:textId="77777777" w:rsidR="001F64F7" w:rsidRPr="002A5C62" w:rsidRDefault="001F64F7" w:rsidP="001F64F7">
            <w:pPr>
              <w:pStyle w:val="RepTable"/>
            </w:pPr>
            <w:r w:rsidRPr="002A5C62">
              <w:t>Stability after storage for other periods and/or temperatures</w:t>
            </w:r>
          </w:p>
          <w:p w14:paraId="3B89ACBD" w14:textId="77777777" w:rsidR="001F64F7" w:rsidRPr="002A5C62" w:rsidRDefault="001F64F7" w:rsidP="001F64F7">
            <w:pPr>
              <w:pStyle w:val="RepTable"/>
            </w:pPr>
            <w:r w:rsidRPr="002A5C62">
              <w:t>(KCP 2.7.2)</w:t>
            </w:r>
          </w:p>
        </w:tc>
        <w:tc>
          <w:tcPr>
            <w:tcW w:w="3970" w:type="pct"/>
            <w:gridSpan w:val="8"/>
            <w:shd w:val="clear" w:color="auto" w:fill="auto"/>
          </w:tcPr>
          <w:p w14:paraId="2BB49638" w14:textId="77777777" w:rsidR="001F64F7" w:rsidRDefault="001F64F7" w:rsidP="001F64F7">
            <w:pPr>
              <w:pStyle w:val="RepTable"/>
            </w:pPr>
            <w:r>
              <w:t>Accelerated storage was performed (14 days at 54°C) – product is stable.</w:t>
            </w:r>
          </w:p>
          <w:p w14:paraId="49F3A7BA" w14:textId="77777777" w:rsidR="001F64F7" w:rsidRDefault="001F64F7" w:rsidP="001F64F7">
            <w:pPr>
              <w:pStyle w:val="RepTable"/>
            </w:pPr>
            <w:r>
              <w:t>Stability study after 1 year of storage at ambient temperature was provided – product is stable.</w:t>
            </w:r>
          </w:p>
          <w:p w14:paraId="23766C0E" w14:textId="26642C94" w:rsidR="001F64F7" w:rsidRDefault="001F64F7" w:rsidP="00A51522">
            <w:pPr>
              <w:pStyle w:val="RepTable"/>
            </w:pPr>
            <w:r>
              <w:t xml:space="preserve">Stability </w:t>
            </w:r>
            <w:r w:rsidR="00A51522">
              <w:t xml:space="preserve">study </w:t>
            </w:r>
            <w:r>
              <w:t xml:space="preserve">after 2 years of storage at ambient temperature </w:t>
            </w:r>
            <w:r w:rsidR="00A51522">
              <w:t>was provided – product is stable.</w:t>
            </w:r>
          </w:p>
          <w:p w14:paraId="111C14A1" w14:textId="77777777" w:rsidR="00A51522" w:rsidRPr="002A5C62" w:rsidRDefault="00A51522" w:rsidP="00A51522">
            <w:pPr>
              <w:pStyle w:val="RepTable"/>
            </w:pPr>
            <w:r>
              <w:t>Stability study after 3 years of storage at ambient temperature is planned.</w:t>
            </w:r>
          </w:p>
        </w:tc>
        <w:tc>
          <w:tcPr>
            <w:tcW w:w="545" w:type="pct"/>
            <w:shd w:val="clear" w:color="auto" w:fill="D9D9D9"/>
          </w:tcPr>
          <w:p w14:paraId="7D501929" w14:textId="77777777" w:rsidR="001F64F7" w:rsidRPr="002A5C62" w:rsidRDefault="001F64F7" w:rsidP="001F64F7">
            <w:pPr>
              <w:pStyle w:val="RepTable"/>
            </w:pPr>
          </w:p>
        </w:tc>
      </w:tr>
      <w:tr w:rsidR="001F64F7" w:rsidRPr="002A5C62" w14:paraId="5E8B945B" w14:textId="77777777" w:rsidTr="000857D2">
        <w:tc>
          <w:tcPr>
            <w:tcW w:w="486" w:type="pct"/>
            <w:shd w:val="clear" w:color="auto" w:fill="auto"/>
          </w:tcPr>
          <w:p w14:paraId="74185734" w14:textId="77777777" w:rsidR="001F64F7" w:rsidRPr="002A5C62" w:rsidRDefault="001F64F7" w:rsidP="001F64F7">
            <w:pPr>
              <w:pStyle w:val="RepTable"/>
            </w:pPr>
            <w:r w:rsidRPr="002A5C62">
              <w:t>Minimum content after heat stability testing</w:t>
            </w:r>
          </w:p>
          <w:p w14:paraId="64D66E68" w14:textId="77777777" w:rsidR="001F64F7" w:rsidRPr="002A5C62" w:rsidRDefault="001F64F7" w:rsidP="001F64F7">
            <w:pPr>
              <w:pStyle w:val="RepTable"/>
            </w:pPr>
            <w:r w:rsidRPr="002A5C62">
              <w:t>(KCP 2.7.3)</w:t>
            </w:r>
          </w:p>
        </w:tc>
        <w:tc>
          <w:tcPr>
            <w:tcW w:w="3970" w:type="pct"/>
            <w:gridSpan w:val="8"/>
            <w:shd w:val="clear" w:color="auto" w:fill="auto"/>
          </w:tcPr>
          <w:p w14:paraId="11568A30" w14:textId="77777777" w:rsidR="001F64F7" w:rsidRPr="002A5C62" w:rsidRDefault="001F64F7" w:rsidP="001F64F7">
            <w:pPr>
              <w:pStyle w:val="RepTable"/>
            </w:pPr>
            <w:r w:rsidRPr="00633733">
              <w:t>The results were verified in the accelerated storage test at 54ºC for 14 days, the minimum content of the active substance was 1.81%, which means a decrease of 1.1% compared to the value before storage.</w:t>
            </w:r>
          </w:p>
        </w:tc>
        <w:tc>
          <w:tcPr>
            <w:tcW w:w="545" w:type="pct"/>
            <w:shd w:val="clear" w:color="auto" w:fill="D9D9D9"/>
          </w:tcPr>
          <w:p w14:paraId="40001753" w14:textId="77777777" w:rsidR="001F64F7" w:rsidRPr="002A5C62" w:rsidRDefault="001F64F7" w:rsidP="001F64F7">
            <w:pPr>
              <w:pStyle w:val="RepTable"/>
            </w:pPr>
          </w:p>
        </w:tc>
      </w:tr>
      <w:tr w:rsidR="001F64F7" w:rsidRPr="002A5C62" w14:paraId="4BC436EC" w14:textId="77777777" w:rsidTr="000857D2">
        <w:tc>
          <w:tcPr>
            <w:tcW w:w="486" w:type="pct"/>
            <w:shd w:val="clear" w:color="auto" w:fill="auto"/>
          </w:tcPr>
          <w:p w14:paraId="2BC752A8" w14:textId="77777777" w:rsidR="001F64F7" w:rsidRPr="002A5C62" w:rsidRDefault="001F64F7" w:rsidP="001F64F7">
            <w:pPr>
              <w:pStyle w:val="RepTable"/>
            </w:pPr>
            <w:r w:rsidRPr="002A5C62">
              <w:t>Effect of low temperatures on stability</w:t>
            </w:r>
          </w:p>
          <w:p w14:paraId="18BACA94" w14:textId="77777777" w:rsidR="001F64F7" w:rsidRPr="002A5C62" w:rsidRDefault="001F64F7" w:rsidP="001F64F7">
            <w:pPr>
              <w:pStyle w:val="RepTable"/>
            </w:pPr>
            <w:r w:rsidRPr="002A5C62">
              <w:t>(KCP 2.7.4)</w:t>
            </w:r>
          </w:p>
        </w:tc>
        <w:tc>
          <w:tcPr>
            <w:tcW w:w="3970" w:type="pct"/>
            <w:gridSpan w:val="8"/>
            <w:shd w:val="clear" w:color="auto" w:fill="auto"/>
          </w:tcPr>
          <w:p w14:paraId="50FA578C" w14:textId="77777777" w:rsidR="001F64F7" w:rsidRPr="002A5C62" w:rsidRDefault="001F64F7" w:rsidP="001F64F7">
            <w:pPr>
              <w:pStyle w:val="RepTable"/>
            </w:pPr>
            <w:r>
              <w:t>Study not required – product should be stored in a temperature 5 ÷ 30°C.</w:t>
            </w:r>
          </w:p>
        </w:tc>
        <w:tc>
          <w:tcPr>
            <w:tcW w:w="545" w:type="pct"/>
            <w:shd w:val="clear" w:color="auto" w:fill="D9D9D9"/>
          </w:tcPr>
          <w:p w14:paraId="2EFD7026" w14:textId="77777777" w:rsidR="001F64F7" w:rsidRPr="002A5C62" w:rsidRDefault="001F64F7" w:rsidP="001F64F7">
            <w:pPr>
              <w:pStyle w:val="RepTable"/>
            </w:pPr>
          </w:p>
        </w:tc>
      </w:tr>
      <w:tr w:rsidR="00521689" w:rsidRPr="002A5C62" w14:paraId="159608BD" w14:textId="77777777" w:rsidTr="000857D2">
        <w:tc>
          <w:tcPr>
            <w:tcW w:w="486" w:type="pct"/>
            <w:shd w:val="clear" w:color="auto" w:fill="auto"/>
          </w:tcPr>
          <w:p w14:paraId="417BE2C3" w14:textId="77777777" w:rsidR="00102C4D" w:rsidRPr="002A5C62" w:rsidRDefault="00102C4D" w:rsidP="00102C4D">
            <w:pPr>
              <w:pStyle w:val="RepTable"/>
            </w:pPr>
            <w:r w:rsidRPr="002A5C62">
              <w:t>Ambient temperature shelf life</w:t>
            </w:r>
          </w:p>
          <w:p w14:paraId="48B72350" w14:textId="77777777" w:rsidR="00102C4D" w:rsidRPr="002A5C62" w:rsidRDefault="00102C4D" w:rsidP="00102C4D">
            <w:pPr>
              <w:pStyle w:val="RepTable"/>
            </w:pPr>
            <w:r w:rsidRPr="002A5C62">
              <w:t>(KCP 2.7.5)</w:t>
            </w:r>
          </w:p>
        </w:tc>
        <w:tc>
          <w:tcPr>
            <w:tcW w:w="534" w:type="pct"/>
            <w:gridSpan w:val="2"/>
            <w:shd w:val="clear" w:color="auto" w:fill="auto"/>
          </w:tcPr>
          <w:p w14:paraId="34D2910D" w14:textId="77777777" w:rsidR="00102C4D" w:rsidRDefault="00102C4D" w:rsidP="00102C4D">
            <w:pPr>
              <w:pStyle w:val="RepTable"/>
            </w:pPr>
            <w:r>
              <w:t>GIFAP no 17</w:t>
            </w:r>
          </w:p>
        </w:tc>
        <w:tc>
          <w:tcPr>
            <w:tcW w:w="476" w:type="pct"/>
            <w:shd w:val="clear" w:color="auto" w:fill="auto"/>
          </w:tcPr>
          <w:p w14:paraId="0D136329" w14:textId="77777777" w:rsidR="00102C4D" w:rsidRDefault="00093FA5" w:rsidP="00102C4D">
            <w:pPr>
              <w:pStyle w:val="RepTable"/>
            </w:pPr>
            <w:r w:rsidRPr="00093FA5">
              <w:t>FRE 01/08/2020 – 1,8%</w:t>
            </w:r>
          </w:p>
          <w:p w14:paraId="3BCFE1A7" w14:textId="77777777" w:rsidR="00093FA5" w:rsidRDefault="00093FA5" w:rsidP="00102C4D">
            <w:pPr>
              <w:pStyle w:val="RepTable"/>
            </w:pPr>
            <w:r>
              <w:t xml:space="preserve">Batch: </w:t>
            </w:r>
            <w:r w:rsidRPr="00093FA5">
              <w:t>20220208/1.8%</w:t>
            </w:r>
          </w:p>
        </w:tc>
        <w:tc>
          <w:tcPr>
            <w:tcW w:w="2244" w:type="pct"/>
            <w:gridSpan w:val="2"/>
            <w:shd w:val="clear" w:color="auto" w:fill="auto"/>
          </w:tcPr>
          <w:p w14:paraId="3110A1A1" w14:textId="77777777" w:rsidR="00093FA5" w:rsidRDefault="00A51522" w:rsidP="00102C4D">
            <w:pPr>
              <w:pStyle w:val="RepTable"/>
            </w:pPr>
            <w:r w:rsidRPr="00F24349">
              <w:rPr>
                <w:lang w:val="pl-PL" w:eastAsia="pl-PL"/>
              </w:rPr>
              <w:drawing>
                <wp:inline distT="0" distB="0" distL="0" distR="0" wp14:anchorId="78681041" wp14:editId="4B448C77">
                  <wp:extent cx="3467100" cy="12668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67100" cy="1266825"/>
                          </a:xfrm>
                          <a:prstGeom prst="rect">
                            <a:avLst/>
                          </a:prstGeom>
                          <a:noFill/>
                          <a:ln>
                            <a:noFill/>
                          </a:ln>
                        </pic:spPr>
                      </pic:pic>
                    </a:graphicData>
                  </a:graphic>
                </wp:inline>
              </w:drawing>
            </w:r>
          </w:p>
          <w:p w14:paraId="66156EC9" w14:textId="77777777" w:rsidR="00093FA5" w:rsidRDefault="00093FA5" w:rsidP="00102C4D">
            <w:pPr>
              <w:pStyle w:val="RepTable"/>
            </w:pPr>
          </w:p>
          <w:p w14:paraId="5F47F1EE" w14:textId="77777777" w:rsidR="00093FA5" w:rsidRDefault="00093FA5" w:rsidP="00102C4D">
            <w:pPr>
              <w:pStyle w:val="RepTable"/>
            </w:pPr>
          </w:p>
          <w:p w14:paraId="66191A4A" w14:textId="77777777" w:rsidR="00102C4D" w:rsidRDefault="00102C4D" w:rsidP="00102C4D">
            <w:pPr>
              <w:pStyle w:val="RepTable"/>
            </w:pPr>
            <w:r>
              <w:lastRenderedPageBreak/>
              <w:t>Study performed after 1 year of storage – for details please refer to REPORT FRE 01/08/2020 – 1,8 %</w:t>
            </w:r>
          </w:p>
          <w:p w14:paraId="6C12791F" w14:textId="77777777" w:rsidR="00102C4D" w:rsidRDefault="00102C4D" w:rsidP="00102C4D">
            <w:pPr>
              <w:pStyle w:val="RepTable"/>
            </w:pPr>
            <w:r>
              <w:t>Part II: Determination of physicochemical properties of the preparation after one year of storage</w:t>
            </w:r>
          </w:p>
          <w:p w14:paraId="1BBD9E37" w14:textId="77777777" w:rsidR="00102C4D" w:rsidRDefault="00102C4D" w:rsidP="00102C4D">
            <w:pPr>
              <w:pStyle w:val="RepTable"/>
            </w:pPr>
            <w:r>
              <w:t>Study code: BF-04/22</w:t>
            </w:r>
          </w:p>
          <w:p w14:paraId="546B5283" w14:textId="70F9A7E8" w:rsidR="00102C4D" w:rsidRDefault="00102C4D" w:rsidP="00102C4D">
            <w:pPr>
              <w:pStyle w:val="RepTable"/>
            </w:pPr>
          </w:p>
          <w:p w14:paraId="34493DB6" w14:textId="77777777" w:rsidR="00365B82" w:rsidRDefault="00365B82" w:rsidP="00102C4D">
            <w:pPr>
              <w:pStyle w:val="RepTable"/>
            </w:pPr>
          </w:p>
          <w:p w14:paraId="78D14BF3" w14:textId="77777777" w:rsidR="00365B82" w:rsidRDefault="00365B82" w:rsidP="00102C4D">
            <w:pPr>
              <w:pStyle w:val="RepTable"/>
            </w:pPr>
          </w:p>
          <w:p w14:paraId="105BAB82" w14:textId="77777777" w:rsidR="00365B82" w:rsidRDefault="00365B82" w:rsidP="00102C4D">
            <w:pPr>
              <w:pStyle w:val="RepTable"/>
            </w:pPr>
          </w:p>
          <w:p w14:paraId="27CF4204" w14:textId="77777777" w:rsidR="00365B82" w:rsidRDefault="00365B82" w:rsidP="00102C4D">
            <w:pPr>
              <w:pStyle w:val="RepTable"/>
            </w:pPr>
          </w:p>
          <w:p w14:paraId="5524583D" w14:textId="77777777" w:rsidR="00365B82" w:rsidRDefault="00365B82" w:rsidP="00102C4D">
            <w:pPr>
              <w:pStyle w:val="RepTable"/>
            </w:pPr>
          </w:p>
          <w:p w14:paraId="6E59EC42" w14:textId="77777777" w:rsidR="00365B82" w:rsidRDefault="00365B82" w:rsidP="00102C4D">
            <w:pPr>
              <w:pStyle w:val="RepTable"/>
            </w:pPr>
          </w:p>
          <w:p w14:paraId="0AC9807D" w14:textId="77777777" w:rsidR="00365B82" w:rsidRDefault="00365B82" w:rsidP="00102C4D">
            <w:pPr>
              <w:pStyle w:val="RepTable"/>
            </w:pPr>
          </w:p>
          <w:p w14:paraId="6F52ED16" w14:textId="77777777" w:rsidR="00365B82" w:rsidRDefault="00365B82" w:rsidP="00102C4D">
            <w:pPr>
              <w:pStyle w:val="RepTable"/>
            </w:pPr>
          </w:p>
          <w:p w14:paraId="5B5E4F3D" w14:textId="77777777" w:rsidR="00365B82" w:rsidRDefault="00365B82" w:rsidP="00102C4D">
            <w:pPr>
              <w:pStyle w:val="RepTable"/>
            </w:pPr>
          </w:p>
          <w:p w14:paraId="4C12C6E1" w14:textId="77777777" w:rsidR="00365B82" w:rsidRDefault="00365B82" w:rsidP="00102C4D">
            <w:pPr>
              <w:pStyle w:val="RepTable"/>
            </w:pPr>
          </w:p>
          <w:p w14:paraId="076478EA" w14:textId="77777777" w:rsidR="00365B82" w:rsidRDefault="00365B82" w:rsidP="00102C4D">
            <w:pPr>
              <w:pStyle w:val="RepTable"/>
            </w:pPr>
          </w:p>
          <w:p w14:paraId="347F4DF3" w14:textId="77777777" w:rsidR="00365B82" w:rsidRDefault="00365B82" w:rsidP="00102C4D">
            <w:pPr>
              <w:pStyle w:val="RepTable"/>
            </w:pPr>
          </w:p>
          <w:p w14:paraId="12DE2BD0" w14:textId="77777777" w:rsidR="00365B82" w:rsidRDefault="00365B82" w:rsidP="00102C4D">
            <w:pPr>
              <w:pStyle w:val="RepTable"/>
            </w:pPr>
          </w:p>
          <w:p w14:paraId="70437771" w14:textId="77777777" w:rsidR="00365B82" w:rsidRDefault="00365B82" w:rsidP="00102C4D">
            <w:pPr>
              <w:pStyle w:val="RepTable"/>
            </w:pPr>
          </w:p>
          <w:p w14:paraId="674A22AF" w14:textId="77777777" w:rsidR="00365B82" w:rsidRDefault="00365B82" w:rsidP="00102C4D">
            <w:pPr>
              <w:pStyle w:val="RepTable"/>
            </w:pPr>
          </w:p>
          <w:p w14:paraId="22217E80" w14:textId="77777777" w:rsidR="00365B82" w:rsidRDefault="00365B82" w:rsidP="00102C4D">
            <w:pPr>
              <w:pStyle w:val="RepTable"/>
            </w:pPr>
          </w:p>
          <w:p w14:paraId="79FEAFB1" w14:textId="77777777" w:rsidR="00365B82" w:rsidRDefault="00365B82" w:rsidP="00102C4D">
            <w:pPr>
              <w:pStyle w:val="RepTable"/>
            </w:pPr>
          </w:p>
          <w:p w14:paraId="3AA7062C" w14:textId="77777777" w:rsidR="00365B82" w:rsidRDefault="00365B82" w:rsidP="00102C4D">
            <w:pPr>
              <w:pStyle w:val="RepTable"/>
            </w:pPr>
          </w:p>
          <w:p w14:paraId="34A49CFA" w14:textId="77777777" w:rsidR="00365B82" w:rsidRDefault="00365B82" w:rsidP="00102C4D">
            <w:pPr>
              <w:pStyle w:val="RepTable"/>
            </w:pPr>
          </w:p>
          <w:p w14:paraId="2A26F83D" w14:textId="77777777" w:rsidR="00365B82" w:rsidRDefault="00365B82" w:rsidP="00102C4D">
            <w:pPr>
              <w:pStyle w:val="RepTable"/>
            </w:pPr>
          </w:p>
          <w:p w14:paraId="340E18B3" w14:textId="77777777" w:rsidR="00365B82" w:rsidRDefault="00365B82" w:rsidP="00102C4D">
            <w:pPr>
              <w:pStyle w:val="RepTable"/>
            </w:pPr>
          </w:p>
          <w:p w14:paraId="1BD64B05" w14:textId="77777777" w:rsidR="00365B82" w:rsidRDefault="00365B82" w:rsidP="00102C4D">
            <w:pPr>
              <w:pStyle w:val="RepTable"/>
            </w:pPr>
          </w:p>
          <w:p w14:paraId="0708B6F1" w14:textId="77777777" w:rsidR="00365B82" w:rsidRDefault="00365B82" w:rsidP="00102C4D">
            <w:pPr>
              <w:pStyle w:val="RepTable"/>
            </w:pPr>
          </w:p>
          <w:p w14:paraId="745EF0E6" w14:textId="77777777" w:rsidR="00365B82" w:rsidRDefault="00365B82" w:rsidP="00102C4D">
            <w:pPr>
              <w:pStyle w:val="RepTable"/>
            </w:pPr>
          </w:p>
          <w:p w14:paraId="794C8DFA" w14:textId="77777777" w:rsidR="00A01EE4" w:rsidRDefault="00A01EE4" w:rsidP="00102C4D">
            <w:pPr>
              <w:pStyle w:val="RepTable"/>
            </w:pPr>
          </w:p>
          <w:p w14:paraId="08EFBBB7" w14:textId="77777777" w:rsidR="00A01EE4" w:rsidRDefault="00521689" w:rsidP="00102C4D">
            <w:pPr>
              <w:pStyle w:val="RepTable"/>
            </w:pPr>
            <w:r>
              <w:t xml:space="preserve"> </w:t>
            </w:r>
            <w:r w:rsidRPr="00521689">
              <w:rPr>
                <w:lang w:val="pl-PL" w:eastAsia="pl-PL"/>
              </w:rPr>
              <w:lastRenderedPageBreak/>
              <w:drawing>
                <wp:inline distT="0" distB="0" distL="0" distR="0" wp14:anchorId="1FCD9F01" wp14:editId="2E59A0D0">
                  <wp:extent cx="4072255" cy="1695335"/>
                  <wp:effectExtent l="0" t="0" r="4445" b="63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94464" cy="1704581"/>
                          </a:xfrm>
                          <a:prstGeom prst="rect">
                            <a:avLst/>
                          </a:prstGeom>
                          <a:noFill/>
                          <a:ln>
                            <a:noFill/>
                          </a:ln>
                        </pic:spPr>
                      </pic:pic>
                    </a:graphicData>
                  </a:graphic>
                </wp:inline>
              </w:drawing>
            </w:r>
          </w:p>
          <w:p w14:paraId="700113C0" w14:textId="77777777" w:rsidR="00A01EE4" w:rsidRDefault="00A01EE4" w:rsidP="00102C4D">
            <w:pPr>
              <w:pStyle w:val="RepTable"/>
            </w:pPr>
          </w:p>
          <w:p w14:paraId="745F9665" w14:textId="77777777" w:rsidR="00365B82" w:rsidRDefault="00365B82" w:rsidP="00365B82">
            <w:pPr>
              <w:pStyle w:val="RepTable"/>
            </w:pPr>
            <w:r>
              <w:t>Study performed after 2 years of storage – for details please refer to REPORT FRE 01/08/2020 – 1,8 %</w:t>
            </w:r>
          </w:p>
          <w:p w14:paraId="1219A564" w14:textId="77777777" w:rsidR="00365B82" w:rsidRDefault="00365B82" w:rsidP="00365B82">
            <w:pPr>
              <w:pStyle w:val="RepTable"/>
            </w:pPr>
            <w:r>
              <w:t xml:space="preserve">Part III: Determination of physicochemical properties of the preparation after </w:t>
            </w:r>
            <w:r w:rsidR="00BF007F">
              <w:t>two</w:t>
            </w:r>
            <w:r>
              <w:t xml:space="preserve"> year</w:t>
            </w:r>
            <w:r w:rsidR="00BF007F">
              <w:t>s</w:t>
            </w:r>
            <w:r>
              <w:t xml:space="preserve"> of storage</w:t>
            </w:r>
          </w:p>
          <w:p w14:paraId="7CEABB2D" w14:textId="77777777" w:rsidR="00365B82" w:rsidRDefault="00365B82" w:rsidP="00365B82">
            <w:pPr>
              <w:pStyle w:val="RepTable"/>
            </w:pPr>
            <w:r>
              <w:t>Study code: BF-04/22</w:t>
            </w:r>
          </w:p>
          <w:p w14:paraId="541BA2FC" w14:textId="77777777" w:rsidR="00365B82" w:rsidRDefault="00365B82" w:rsidP="00102C4D">
            <w:pPr>
              <w:pStyle w:val="RepTable"/>
            </w:pPr>
          </w:p>
          <w:p w14:paraId="43487E48" w14:textId="77777777" w:rsidR="00DC1355" w:rsidRDefault="00DC1355" w:rsidP="00102C4D">
            <w:pPr>
              <w:pStyle w:val="RepTable"/>
            </w:pPr>
            <w:r>
              <w:t>Study after 3 years of storage is planned.</w:t>
            </w:r>
          </w:p>
        </w:tc>
        <w:tc>
          <w:tcPr>
            <w:tcW w:w="181" w:type="pct"/>
            <w:shd w:val="clear" w:color="auto" w:fill="auto"/>
          </w:tcPr>
          <w:p w14:paraId="4F2156BD" w14:textId="77777777" w:rsidR="00102C4D" w:rsidRPr="002A5C62" w:rsidRDefault="00093FA5" w:rsidP="00102C4D">
            <w:pPr>
              <w:pStyle w:val="RepTable"/>
            </w:pPr>
            <w:r>
              <w:lastRenderedPageBreak/>
              <w:t>Y</w:t>
            </w:r>
          </w:p>
        </w:tc>
        <w:tc>
          <w:tcPr>
            <w:tcW w:w="535" w:type="pct"/>
            <w:gridSpan w:val="2"/>
            <w:shd w:val="clear" w:color="auto" w:fill="auto"/>
          </w:tcPr>
          <w:p w14:paraId="4D096E8B" w14:textId="77777777" w:rsidR="00093FA5" w:rsidRDefault="00093FA5" w:rsidP="00093FA5">
            <w:pPr>
              <w:pStyle w:val="RepTable"/>
            </w:pPr>
            <w:r>
              <w:t>REPORT</w:t>
            </w:r>
          </w:p>
          <w:p w14:paraId="7DE2BB2F" w14:textId="77777777" w:rsidR="00093FA5" w:rsidRDefault="00093FA5" w:rsidP="00093FA5">
            <w:pPr>
              <w:pStyle w:val="RepTable"/>
            </w:pPr>
            <w:r>
              <w:t>FRE 01/08/2020 – 1,8 %</w:t>
            </w:r>
          </w:p>
          <w:p w14:paraId="7E340177" w14:textId="77777777" w:rsidR="00093FA5" w:rsidRDefault="00093FA5" w:rsidP="00093FA5">
            <w:pPr>
              <w:pStyle w:val="RepTable"/>
            </w:pPr>
            <w:r>
              <w:t xml:space="preserve">Part I: Determination of physicochemical properties of the initial preparation and after accelerated storage; </w:t>
            </w:r>
          </w:p>
          <w:p w14:paraId="2C293B20" w14:textId="77777777" w:rsidR="00093FA5" w:rsidRPr="00093FA5" w:rsidRDefault="00093FA5" w:rsidP="00093FA5">
            <w:pPr>
              <w:pStyle w:val="RepTable"/>
              <w:rPr>
                <w:lang w:val="pl-PL"/>
              </w:rPr>
            </w:pPr>
            <w:r w:rsidRPr="00093FA5">
              <w:rPr>
                <w:lang w:val="pl-PL"/>
              </w:rPr>
              <w:lastRenderedPageBreak/>
              <w:t>Sieć Badawcza Łukasiewicz – Instytut Przemysłu Organicznego, May 2022</w:t>
            </w:r>
          </w:p>
          <w:p w14:paraId="44CE0F12" w14:textId="77777777" w:rsidR="00102C4D" w:rsidRDefault="00093FA5" w:rsidP="00093FA5">
            <w:pPr>
              <w:pStyle w:val="RepTable"/>
            </w:pPr>
            <w:r>
              <w:t>Study code: BF-04/22</w:t>
            </w:r>
          </w:p>
          <w:p w14:paraId="3024F437" w14:textId="77777777" w:rsidR="00093FA5" w:rsidRDefault="008A100F" w:rsidP="00093FA5">
            <w:pPr>
              <w:pStyle w:val="RepTable"/>
            </w:pPr>
            <w:r>
              <w:t>(2022)</w:t>
            </w:r>
          </w:p>
          <w:p w14:paraId="14B9B12F" w14:textId="77777777" w:rsidR="008A100F" w:rsidRDefault="008A100F" w:rsidP="00093FA5">
            <w:pPr>
              <w:pStyle w:val="RepTable"/>
            </w:pPr>
          </w:p>
          <w:p w14:paraId="32CF0B54" w14:textId="77777777" w:rsidR="00093FA5" w:rsidRDefault="00093FA5" w:rsidP="00093FA5">
            <w:pPr>
              <w:pStyle w:val="RepTable"/>
            </w:pPr>
            <w:r>
              <w:t>REPORT</w:t>
            </w:r>
          </w:p>
          <w:p w14:paraId="4BF25248" w14:textId="77777777" w:rsidR="00093FA5" w:rsidRDefault="00093FA5" w:rsidP="00093FA5">
            <w:pPr>
              <w:pStyle w:val="RepTable"/>
            </w:pPr>
            <w:r w:rsidRPr="00093FA5">
              <w:t>FRE 01/08/2020 – 1,8% - Part II: Determination of physicochemical properties of the preparation after one year of storage</w:t>
            </w:r>
            <w:r>
              <w:t xml:space="preserve">; </w:t>
            </w:r>
          </w:p>
          <w:p w14:paraId="2A4B79E9" w14:textId="2C2EA3E5" w:rsidR="00093FA5" w:rsidRPr="00093FA5" w:rsidRDefault="00093FA5" w:rsidP="00093FA5">
            <w:pPr>
              <w:pStyle w:val="RepTable"/>
              <w:rPr>
                <w:lang w:val="pl-PL"/>
              </w:rPr>
            </w:pPr>
            <w:r w:rsidRPr="00093FA5">
              <w:rPr>
                <w:lang w:val="pl-PL"/>
              </w:rPr>
              <w:t>Sieć Badawcza Łukasiewicz – Instytut Przemysłu Organicznego, May 202</w:t>
            </w:r>
            <w:r w:rsidR="00AA54A7">
              <w:rPr>
                <w:lang w:val="pl-PL"/>
              </w:rPr>
              <w:t>3</w:t>
            </w:r>
          </w:p>
          <w:p w14:paraId="2C90ACBF" w14:textId="77777777" w:rsidR="00093FA5" w:rsidRDefault="00093FA5" w:rsidP="00093FA5">
            <w:pPr>
              <w:pStyle w:val="RepTable"/>
            </w:pPr>
            <w:r>
              <w:t>Study code: BF-04/22</w:t>
            </w:r>
          </w:p>
          <w:p w14:paraId="453FF1B4" w14:textId="77777777" w:rsidR="00093FA5" w:rsidRDefault="008A100F" w:rsidP="00093FA5">
            <w:pPr>
              <w:pStyle w:val="RepTable"/>
            </w:pPr>
            <w:r>
              <w:t>(2023)</w:t>
            </w:r>
          </w:p>
          <w:p w14:paraId="412869D2" w14:textId="77777777" w:rsidR="00BF007F" w:rsidRDefault="00BF007F" w:rsidP="00093FA5">
            <w:pPr>
              <w:pStyle w:val="RepTable"/>
            </w:pPr>
          </w:p>
          <w:p w14:paraId="63CD9C33" w14:textId="77777777" w:rsidR="00BF007F" w:rsidRDefault="00BF007F" w:rsidP="00093FA5">
            <w:pPr>
              <w:pStyle w:val="RepTable"/>
            </w:pPr>
            <w:r>
              <w:t>REPORT FRE 01/08/2020 – 1,8 %</w:t>
            </w:r>
            <w:r w:rsidR="00DE5DD3">
              <w:t xml:space="preserve"> - Part III: Determination of physichochemical properties of the </w:t>
            </w:r>
            <w:r w:rsidR="00DE5DD3">
              <w:lastRenderedPageBreak/>
              <w:t>preparation after two years of storage;</w:t>
            </w:r>
          </w:p>
          <w:p w14:paraId="61EE4EB4" w14:textId="77777777" w:rsidR="00DE5DD3" w:rsidRPr="00093FA5" w:rsidRDefault="00DE5DD3" w:rsidP="00DE5DD3">
            <w:pPr>
              <w:pStyle w:val="RepTable"/>
              <w:rPr>
                <w:lang w:val="pl-PL"/>
              </w:rPr>
            </w:pPr>
            <w:r w:rsidRPr="00093FA5">
              <w:rPr>
                <w:lang w:val="pl-PL"/>
              </w:rPr>
              <w:t>Sieć Badawcza Łukasiewicz – Instytut Przemysłu Organicznego, May 202</w:t>
            </w:r>
            <w:r>
              <w:rPr>
                <w:lang w:val="pl-PL"/>
              </w:rPr>
              <w:t>4</w:t>
            </w:r>
          </w:p>
          <w:p w14:paraId="0E4E4B1A" w14:textId="77777777" w:rsidR="00DE5DD3" w:rsidRDefault="00DE5DD3" w:rsidP="00DE5DD3">
            <w:pPr>
              <w:pStyle w:val="RepTable"/>
            </w:pPr>
            <w:r>
              <w:t>Study code: BF-04/22</w:t>
            </w:r>
          </w:p>
          <w:p w14:paraId="6CA3D3A6" w14:textId="77777777" w:rsidR="00DE5DD3" w:rsidRDefault="00DE5DD3" w:rsidP="00DE5DD3">
            <w:pPr>
              <w:pStyle w:val="RepTable"/>
            </w:pPr>
            <w:r>
              <w:t>(2024)</w:t>
            </w:r>
          </w:p>
          <w:p w14:paraId="63FB71C7" w14:textId="77777777" w:rsidR="00DE5DD3" w:rsidRPr="002A5C62" w:rsidRDefault="00DE5DD3" w:rsidP="00093FA5">
            <w:pPr>
              <w:pStyle w:val="RepTable"/>
            </w:pPr>
          </w:p>
        </w:tc>
        <w:tc>
          <w:tcPr>
            <w:tcW w:w="545" w:type="pct"/>
            <w:shd w:val="clear" w:color="auto" w:fill="D9D9D9"/>
          </w:tcPr>
          <w:p w14:paraId="36B91046" w14:textId="5E498049" w:rsidR="00D41D1F" w:rsidRDefault="00D41D1F" w:rsidP="00102C4D">
            <w:pPr>
              <w:pStyle w:val="RepTable"/>
            </w:pPr>
            <w:r w:rsidRPr="00D41D1F">
              <w:rPr>
                <w:highlight w:val="cyan"/>
              </w:rPr>
              <w:lastRenderedPageBreak/>
              <w:t>Accepted</w:t>
            </w:r>
          </w:p>
          <w:p w14:paraId="77D4D780" w14:textId="77777777" w:rsidR="00D41D1F" w:rsidRDefault="00D41D1F" w:rsidP="00102C4D">
            <w:pPr>
              <w:pStyle w:val="RepTable"/>
            </w:pPr>
          </w:p>
          <w:p w14:paraId="4048BD7A" w14:textId="7E7056A6" w:rsidR="00102C4D" w:rsidRPr="00D41D1F" w:rsidRDefault="008A100F" w:rsidP="00102C4D">
            <w:pPr>
              <w:pStyle w:val="RepTable"/>
              <w:rPr>
                <w:strike/>
                <w:highlight w:val="cyan"/>
              </w:rPr>
            </w:pPr>
            <w:r w:rsidRPr="00D41D1F">
              <w:rPr>
                <w:strike/>
                <w:highlight w:val="cyan"/>
              </w:rPr>
              <w:t>On-going</w:t>
            </w:r>
          </w:p>
          <w:p w14:paraId="4199D786" w14:textId="77777777" w:rsidR="008A100F" w:rsidRPr="00D41D1F" w:rsidRDefault="008A100F" w:rsidP="00102C4D">
            <w:pPr>
              <w:pStyle w:val="RepTable"/>
              <w:rPr>
                <w:strike/>
                <w:highlight w:val="cyan"/>
              </w:rPr>
            </w:pPr>
          </w:p>
          <w:p w14:paraId="45EE003A" w14:textId="77777777" w:rsidR="008A100F" w:rsidRPr="00D41D1F" w:rsidRDefault="008A100F" w:rsidP="00102C4D">
            <w:pPr>
              <w:pStyle w:val="RepTable"/>
              <w:rPr>
                <w:strike/>
              </w:rPr>
            </w:pPr>
            <w:r w:rsidRPr="00D41D1F">
              <w:rPr>
                <w:strike/>
                <w:highlight w:val="cyan"/>
              </w:rPr>
              <w:t xml:space="preserve">A year of the storage stability is covered at now. Applicant is requested to provide the two-year study when </w:t>
            </w:r>
            <w:r w:rsidRPr="00D41D1F">
              <w:rPr>
                <w:strike/>
                <w:highlight w:val="cyan"/>
              </w:rPr>
              <w:lastRenderedPageBreak/>
              <w:t>available</w:t>
            </w:r>
            <w:r w:rsidR="005A7F78" w:rsidRPr="00D41D1F">
              <w:rPr>
                <w:strike/>
                <w:highlight w:val="cyan"/>
              </w:rPr>
              <w:t>.</w:t>
            </w:r>
          </w:p>
          <w:p w14:paraId="568B9506" w14:textId="77777777" w:rsidR="008A100F" w:rsidRDefault="008A100F" w:rsidP="00102C4D">
            <w:pPr>
              <w:pStyle w:val="RepTable"/>
            </w:pPr>
          </w:p>
          <w:p w14:paraId="43E0ECDC" w14:textId="77777777" w:rsidR="008A100F" w:rsidRPr="000F4009" w:rsidRDefault="005A7F78" w:rsidP="00102C4D">
            <w:pPr>
              <w:pStyle w:val="RepTable"/>
              <w:rPr>
                <w:strike/>
              </w:rPr>
            </w:pPr>
            <w:r w:rsidRPr="000F4009">
              <w:rPr>
                <w:strike/>
              </w:rPr>
              <w:t>Furthermore, a</w:t>
            </w:r>
            <w:r w:rsidR="008A100F" w:rsidRPr="000F4009">
              <w:rPr>
                <w:strike/>
              </w:rPr>
              <w:t>pplicant is requested to provide some details on the commercial packaging- there is missing information in the ambient storage stability study</w:t>
            </w:r>
          </w:p>
          <w:p w14:paraId="26EB7A0E" w14:textId="77777777" w:rsidR="000F4009" w:rsidRDefault="000F4009" w:rsidP="00102C4D">
            <w:pPr>
              <w:pStyle w:val="RepTable"/>
            </w:pPr>
          </w:p>
          <w:p w14:paraId="6E44BA47" w14:textId="77777777" w:rsidR="000F4009" w:rsidRDefault="000F4009" w:rsidP="00102C4D">
            <w:pPr>
              <w:pStyle w:val="RepTable"/>
              <w:rPr>
                <w:shd w:val="clear" w:color="auto" w:fill="00B050"/>
              </w:rPr>
            </w:pPr>
            <w:r w:rsidRPr="00C97446">
              <w:rPr>
                <w:shd w:val="clear" w:color="auto" w:fill="00B050"/>
              </w:rPr>
              <w:t>One commercial packaging was  used: PP can containing 350 g of product, with PP cap (87 mm inner diameter of the closure). No visible changes  of appearance of packaging were observed after accelerated study  (Part I) and storage at ambient temperature after 1 year</w:t>
            </w:r>
          </w:p>
          <w:p w14:paraId="7B707EE6" w14:textId="77777777" w:rsidR="00D41D1F" w:rsidRDefault="00D41D1F" w:rsidP="00102C4D">
            <w:pPr>
              <w:pStyle w:val="RepTable"/>
              <w:rPr>
                <w:shd w:val="clear" w:color="auto" w:fill="00B050"/>
              </w:rPr>
            </w:pPr>
          </w:p>
          <w:p w14:paraId="32B64587" w14:textId="44E8E311" w:rsidR="00D41D1F" w:rsidRPr="002A5C62" w:rsidRDefault="00D41D1F" w:rsidP="00102C4D">
            <w:pPr>
              <w:pStyle w:val="RepTable"/>
            </w:pPr>
            <w:r w:rsidRPr="00D41D1F">
              <w:rPr>
                <w:highlight w:val="cyan"/>
                <w:shd w:val="clear" w:color="auto" w:fill="00B050"/>
              </w:rPr>
              <w:t xml:space="preserve">Given data allow to accept the two-year shelf life for </w:t>
            </w:r>
            <w:r w:rsidRPr="00D41D1F">
              <w:rPr>
                <w:highlight w:val="cyan"/>
                <w:shd w:val="clear" w:color="auto" w:fill="00B050"/>
              </w:rPr>
              <w:lastRenderedPageBreak/>
              <w:t>the PPP. All tested phisicochemical parameters before and after storage are accepted.  Packaging (a contaner made of PP) remained intact after storage.</w:t>
            </w:r>
          </w:p>
        </w:tc>
      </w:tr>
      <w:tr w:rsidR="00102C4D" w:rsidRPr="002A5C62" w14:paraId="3B6754A0" w14:textId="77777777" w:rsidTr="000857D2">
        <w:tc>
          <w:tcPr>
            <w:tcW w:w="486" w:type="pct"/>
            <w:shd w:val="clear" w:color="auto" w:fill="auto"/>
          </w:tcPr>
          <w:p w14:paraId="37D9F315" w14:textId="77777777" w:rsidR="00102C4D" w:rsidRPr="002A5C62" w:rsidRDefault="00102C4D" w:rsidP="00102C4D">
            <w:pPr>
              <w:pStyle w:val="RepTable"/>
            </w:pPr>
            <w:r w:rsidRPr="002A5C62">
              <w:lastRenderedPageBreak/>
              <w:t>Shelf life in months</w:t>
            </w:r>
            <w:r w:rsidRPr="002A5C62">
              <w:br/>
              <w:t>(if less than 2 years)</w:t>
            </w:r>
          </w:p>
          <w:p w14:paraId="3F4F3DDA" w14:textId="77777777" w:rsidR="00102C4D" w:rsidRPr="002A5C62" w:rsidRDefault="00102C4D" w:rsidP="00102C4D">
            <w:pPr>
              <w:pStyle w:val="RepTable"/>
            </w:pPr>
            <w:r w:rsidRPr="002A5C62">
              <w:t>(KCP 2.7.6)</w:t>
            </w:r>
          </w:p>
        </w:tc>
        <w:tc>
          <w:tcPr>
            <w:tcW w:w="3970" w:type="pct"/>
            <w:gridSpan w:val="8"/>
            <w:shd w:val="clear" w:color="auto" w:fill="auto"/>
          </w:tcPr>
          <w:p w14:paraId="5E04AA23" w14:textId="77777777" w:rsidR="00102C4D" w:rsidRPr="002A5C62" w:rsidRDefault="00102C4D" w:rsidP="00102C4D">
            <w:pPr>
              <w:pStyle w:val="RepTable"/>
            </w:pPr>
            <w:r>
              <w:t>Study not required – product remains stable in accelerated storage (14 days at 54°C).</w:t>
            </w:r>
          </w:p>
        </w:tc>
        <w:tc>
          <w:tcPr>
            <w:tcW w:w="545" w:type="pct"/>
            <w:shd w:val="clear" w:color="auto" w:fill="D9D9D9"/>
          </w:tcPr>
          <w:p w14:paraId="73FFE7AA" w14:textId="77777777" w:rsidR="00102C4D" w:rsidRPr="002A5C62" w:rsidRDefault="00102C4D" w:rsidP="00102C4D">
            <w:pPr>
              <w:pStyle w:val="RepTable"/>
            </w:pPr>
          </w:p>
        </w:tc>
      </w:tr>
      <w:tr w:rsidR="00102C4D" w:rsidRPr="002A5C62" w14:paraId="3EF8F283" w14:textId="77777777" w:rsidTr="000857D2">
        <w:tc>
          <w:tcPr>
            <w:tcW w:w="486" w:type="pct"/>
            <w:shd w:val="clear" w:color="auto" w:fill="auto"/>
          </w:tcPr>
          <w:p w14:paraId="06265F50" w14:textId="77777777" w:rsidR="00102C4D" w:rsidRPr="002A5C62" w:rsidRDefault="00102C4D" w:rsidP="00102C4D">
            <w:pPr>
              <w:pStyle w:val="RepTable"/>
            </w:pPr>
            <w:r w:rsidRPr="002A5C62">
              <w:t>Wettability</w:t>
            </w:r>
          </w:p>
          <w:p w14:paraId="092323BB" w14:textId="77777777" w:rsidR="00102C4D" w:rsidRPr="002A5C62" w:rsidRDefault="00102C4D" w:rsidP="00102C4D">
            <w:pPr>
              <w:pStyle w:val="RepTable"/>
            </w:pPr>
            <w:r w:rsidRPr="002A5C62">
              <w:t>(KCP 2.8.1)</w:t>
            </w:r>
          </w:p>
        </w:tc>
        <w:tc>
          <w:tcPr>
            <w:tcW w:w="3970" w:type="pct"/>
            <w:gridSpan w:val="8"/>
            <w:shd w:val="clear" w:color="auto" w:fill="auto"/>
          </w:tcPr>
          <w:p w14:paraId="241E8218" w14:textId="77777777" w:rsidR="00102C4D" w:rsidRPr="002A5C62" w:rsidRDefault="00102C4D" w:rsidP="00102C4D">
            <w:pPr>
              <w:pStyle w:val="RepTable"/>
            </w:pPr>
            <w:r w:rsidRPr="00633733">
              <w:t>Study not required – product is in a form of paste.</w:t>
            </w:r>
          </w:p>
        </w:tc>
        <w:tc>
          <w:tcPr>
            <w:tcW w:w="545" w:type="pct"/>
            <w:shd w:val="clear" w:color="auto" w:fill="D9D9D9"/>
          </w:tcPr>
          <w:p w14:paraId="41719F4C" w14:textId="77777777" w:rsidR="00102C4D" w:rsidRPr="002A5C62" w:rsidRDefault="00102C4D" w:rsidP="00102C4D">
            <w:pPr>
              <w:pStyle w:val="RepTable"/>
            </w:pPr>
          </w:p>
        </w:tc>
      </w:tr>
      <w:tr w:rsidR="00102C4D" w:rsidRPr="002A5C62" w14:paraId="5B59A0E9" w14:textId="77777777" w:rsidTr="000857D2">
        <w:tc>
          <w:tcPr>
            <w:tcW w:w="486" w:type="pct"/>
            <w:shd w:val="clear" w:color="auto" w:fill="auto"/>
          </w:tcPr>
          <w:p w14:paraId="6F7C6580" w14:textId="77777777" w:rsidR="00102C4D" w:rsidRPr="002A5C62" w:rsidRDefault="00102C4D" w:rsidP="00102C4D">
            <w:pPr>
              <w:pStyle w:val="RepTable"/>
            </w:pPr>
            <w:r w:rsidRPr="002A5C62">
              <w:t>Persistence of foaming</w:t>
            </w:r>
          </w:p>
          <w:p w14:paraId="124EDE82" w14:textId="77777777" w:rsidR="00102C4D" w:rsidRPr="002A5C62" w:rsidRDefault="00102C4D" w:rsidP="00102C4D">
            <w:pPr>
              <w:pStyle w:val="RepTable"/>
            </w:pPr>
            <w:r w:rsidRPr="002A5C62">
              <w:t>(KCP 2.8.2)</w:t>
            </w:r>
          </w:p>
        </w:tc>
        <w:tc>
          <w:tcPr>
            <w:tcW w:w="3970" w:type="pct"/>
            <w:gridSpan w:val="8"/>
            <w:shd w:val="clear" w:color="auto" w:fill="auto"/>
          </w:tcPr>
          <w:p w14:paraId="76BAD034" w14:textId="77777777" w:rsidR="00102C4D" w:rsidRPr="002A5C62" w:rsidRDefault="00102C4D" w:rsidP="00102C4D">
            <w:pPr>
              <w:pStyle w:val="RepTable"/>
            </w:pPr>
            <w:r w:rsidRPr="00633733">
              <w:t>Study not required – product is in a form of paste.</w:t>
            </w:r>
          </w:p>
        </w:tc>
        <w:tc>
          <w:tcPr>
            <w:tcW w:w="545" w:type="pct"/>
            <w:shd w:val="clear" w:color="auto" w:fill="D9D9D9"/>
          </w:tcPr>
          <w:p w14:paraId="77D256D2" w14:textId="77777777" w:rsidR="00102C4D" w:rsidRPr="002A5C62" w:rsidRDefault="00102C4D" w:rsidP="00102C4D">
            <w:pPr>
              <w:pStyle w:val="RepTable"/>
            </w:pPr>
          </w:p>
        </w:tc>
      </w:tr>
      <w:tr w:rsidR="00102C4D" w:rsidRPr="002A5C62" w14:paraId="6CA801F7" w14:textId="77777777" w:rsidTr="000857D2">
        <w:tc>
          <w:tcPr>
            <w:tcW w:w="486" w:type="pct"/>
            <w:shd w:val="clear" w:color="auto" w:fill="auto"/>
          </w:tcPr>
          <w:p w14:paraId="187EF6C5" w14:textId="77777777" w:rsidR="00102C4D" w:rsidRPr="002A5C62" w:rsidRDefault="00102C4D" w:rsidP="00102C4D">
            <w:pPr>
              <w:pStyle w:val="RepTable"/>
            </w:pPr>
            <w:r w:rsidRPr="002A5C62">
              <w:t>Suspensibility</w:t>
            </w:r>
          </w:p>
          <w:p w14:paraId="59CD9B29" w14:textId="77777777" w:rsidR="00102C4D" w:rsidRPr="002A5C62" w:rsidRDefault="00102C4D" w:rsidP="00102C4D">
            <w:pPr>
              <w:pStyle w:val="RepTable"/>
            </w:pPr>
            <w:r w:rsidRPr="002A5C62">
              <w:t>(KCP 2.8.3.1)</w:t>
            </w:r>
          </w:p>
        </w:tc>
        <w:tc>
          <w:tcPr>
            <w:tcW w:w="3970" w:type="pct"/>
            <w:gridSpan w:val="8"/>
            <w:shd w:val="clear" w:color="auto" w:fill="auto"/>
          </w:tcPr>
          <w:p w14:paraId="3FC66B8E" w14:textId="77777777" w:rsidR="00102C4D" w:rsidRPr="002A5C62" w:rsidRDefault="00102C4D" w:rsidP="00102C4D">
            <w:pPr>
              <w:pStyle w:val="RepTable"/>
            </w:pPr>
            <w:r w:rsidRPr="00633733">
              <w:t>Study not required – product is in a form of paste.</w:t>
            </w:r>
          </w:p>
        </w:tc>
        <w:tc>
          <w:tcPr>
            <w:tcW w:w="545" w:type="pct"/>
            <w:shd w:val="clear" w:color="auto" w:fill="D9D9D9"/>
          </w:tcPr>
          <w:p w14:paraId="3A19037F" w14:textId="77777777" w:rsidR="00102C4D" w:rsidRPr="002A5C62" w:rsidRDefault="00102C4D" w:rsidP="00102C4D">
            <w:pPr>
              <w:pStyle w:val="RepTable"/>
            </w:pPr>
          </w:p>
        </w:tc>
      </w:tr>
      <w:tr w:rsidR="00102C4D" w:rsidRPr="002A5C62" w14:paraId="7A2EC95E" w14:textId="77777777" w:rsidTr="000857D2">
        <w:tc>
          <w:tcPr>
            <w:tcW w:w="486" w:type="pct"/>
            <w:shd w:val="clear" w:color="auto" w:fill="auto"/>
          </w:tcPr>
          <w:p w14:paraId="046050FA" w14:textId="77777777" w:rsidR="00102C4D" w:rsidRPr="002A5C62" w:rsidRDefault="00102C4D" w:rsidP="00102C4D">
            <w:pPr>
              <w:pStyle w:val="RepTable"/>
            </w:pPr>
            <w:r w:rsidRPr="002A5C62">
              <w:t xml:space="preserve">Spontaneity of </w:t>
            </w:r>
            <w:r w:rsidRPr="002A5C62">
              <w:lastRenderedPageBreak/>
              <w:t>dispersion</w:t>
            </w:r>
          </w:p>
          <w:p w14:paraId="7E0F3E30" w14:textId="77777777" w:rsidR="00102C4D" w:rsidRPr="002A5C62" w:rsidRDefault="00102C4D" w:rsidP="00102C4D">
            <w:pPr>
              <w:pStyle w:val="RepTable"/>
            </w:pPr>
            <w:r w:rsidRPr="002A5C62">
              <w:t>(KCP 2.8.3.2)</w:t>
            </w:r>
          </w:p>
        </w:tc>
        <w:tc>
          <w:tcPr>
            <w:tcW w:w="3970" w:type="pct"/>
            <w:gridSpan w:val="8"/>
            <w:shd w:val="clear" w:color="auto" w:fill="auto"/>
          </w:tcPr>
          <w:p w14:paraId="29D1C08F" w14:textId="77777777" w:rsidR="00102C4D" w:rsidRPr="002A5C62" w:rsidRDefault="00102C4D" w:rsidP="00102C4D">
            <w:pPr>
              <w:pStyle w:val="RepTable"/>
            </w:pPr>
            <w:r w:rsidRPr="00633733">
              <w:lastRenderedPageBreak/>
              <w:t>Study not required – product is in a form of paste.</w:t>
            </w:r>
          </w:p>
        </w:tc>
        <w:tc>
          <w:tcPr>
            <w:tcW w:w="545" w:type="pct"/>
            <w:shd w:val="clear" w:color="auto" w:fill="D9D9D9"/>
          </w:tcPr>
          <w:p w14:paraId="6ED4F102" w14:textId="77777777" w:rsidR="00102C4D" w:rsidRPr="002A5C62" w:rsidRDefault="00102C4D" w:rsidP="00102C4D">
            <w:pPr>
              <w:pStyle w:val="RepTable"/>
            </w:pPr>
          </w:p>
        </w:tc>
      </w:tr>
      <w:tr w:rsidR="00102C4D" w:rsidRPr="002A5C62" w14:paraId="6F1724D9" w14:textId="77777777" w:rsidTr="000857D2">
        <w:tc>
          <w:tcPr>
            <w:tcW w:w="486" w:type="pct"/>
            <w:shd w:val="clear" w:color="auto" w:fill="auto"/>
          </w:tcPr>
          <w:p w14:paraId="6FF00DDC" w14:textId="77777777" w:rsidR="00102C4D" w:rsidRPr="002A5C62" w:rsidRDefault="00102C4D" w:rsidP="00102C4D">
            <w:pPr>
              <w:pStyle w:val="RepTable"/>
            </w:pPr>
            <w:r w:rsidRPr="002A5C62">
              <w:t>Dispersion stability</w:t>
            </w:r>
          </w:p>
          <w:p w14:paraId="6750B4B8" w14:textId="77777777" w:rsidR="00102C4D" w:rsidRPr="002A5C62" w:rsidRDefault="00102C4D" w:rsidP="00102C4D">
            <w:pPr>
              <w:pStyle w:val="RepTable"/>
            </w:pPr>
            <w:r w:rsidRPr="002A5C62">
              <w:t>(KCP 2.8.3.3)</w:t>
            </w:r>
          </w:p>
        </w:tc>
        <w:tc>
          <w:tcPr>
            <w:tcW w:w="3970" w:type="pct"/>
            <w:gridSpan w:val="8"/>
            <w:shd w:val="clear" w:color="auto" w:fill="auto"/>
          </w:tcPr>
          <w:p w14:paraId="1E31E42B" w14:textId="77777777" w:rsidR="00102C4D" w:rsidRPr="002A5C62" w:rsidRDefault="00102C4D" w:rsidP="00102C4D">
            <w:pPr>
              <w:pStyle w:val="RepTable"/>
            </w:pPr>
            <w:r>
              <w:t>Study not required – product is in a form of paste.</w:t>
            </w:r>
          </w:p>
        </w:tc>
        <w:tc>
          <w:tcPr>
            <w:tcW w:w="545" w:type="pct"/>
            <w:shd w:val="clear" w:color="auto" w:fill="D9D9D9"/>
          </w:tcPr>
          <w:p w14:paraId="7B0AF99E" w14:textId="77777777" w:rsidR="00102C4D" w:rsidRPr="002A5C62" w:rsidRDefault="00102C4D" w:rsidP="00102C4D">
            <w:pPr>
              <w:pStyle w:val="RepTable"/>
            </w:pPr>
          </w:p>
        </w:tc>
      </w:tr>
      <w:tr w:rsidR="00102C4D" w:rsidRPr="002A5C62" w14:paraId="57C51457" w14:textId="77777777" w:rsidTr="000857D2">
        <w:tc>
          <w:tcPr>
            <w:tcW w:w="486" w:type="pct"/>
            <w:shd w:val="clear" w:color="auto" w:fill="auto"/>
          </w:tcPr>
          <w:p w14:paraId="65ED7BCF" w14:textId="77777777" w:rsidR="00102C4D" w:rsidRPr="002A5C62" w:rsidRDefault="00102C4D" w:rsidP="00102C4D">
            <w:pPr>
              <w:pStyle w:val="RepTable"/>
            </w:pPr>
            <w:r w:rsidRPr="002A5C62">
              <w:t>Degree of dissolution and dilution stability</w:t>
            </w:r>
          </w:p>
          <w:p w14:paraId="62B3B274" w14:textId="77777777" w:rsidR="00102C4D" w:rsidRPr="002A5C62" w:rsidRDefault="00102C4D" w:rsidP="00102C4D">
            <w:pPr>
              <w:pStyle w:val="RepTable"/>
            </w:pPr>
            <w:r w:rsidRPr="002A5C62">
              <w:t>(KCP 2.8.4)</w:t>
            </w:r>
          </w:p>
        </w:tc>
        <w:tc>
          <w:tcPr>
            <w:tcW w:w="3970" w:type="pct"/>
            <w:gridSpan w:val="8"/>
            <w:shd w:val="clear" w:color="auto" w:fill="auto"/>
          </w:tcPr>
          <w:p w14:paraId="22D1E874" w14:textId="77777777" w:rsidR="00102C4D" w:rsidRPr="002A5C62" w:rsidRDefault="00102C4D" w:rsidP="00102C4D">
            <w:pPr>
              <w:pStyle w:val="RepTable"/>
            </w:pPr>
            <w:r>
              <w:t>Study not required – product is in a form of paste.</w:t>
            </w:r>
          </w:p>
        </w:tc>
        <w:tc>
          <w:tcPr>
            <w:tcW w:w="545" w:type="pct"/>
            <w:shd w:val="clear" w:color="auto" w:fill="D9D9D9"/>
          </w:tcPr>
          <w:p w14:paraId="69CF7B96" w14:textId="77777777" w:rsidR="00102C4D" w:rsidRPr="002A5C62" w:rsidRDefault="00102C4D" w:rsidP="00102C4D">
            <w:pPr>
              <w:pStyle w:val="RepTable"/>
            </w:pPr>
          </w:p>
        </w:tc>
      </w:tr>
      <w:tr w:rsidR="00102C4D" w:rsidRPr="002A5C62" w14:paraId="58A5CA75" w14:textId="77777777" w:rsidTr="000857D2">
        <w:tc>
          <w:tcPr>
            <w:tcW w:w="486" w:type="pct"/>
            <w:shd w:val="clear" w:color="auto" w:fill="auto"/>
          </w:tcPr>
          <w:p w14:paraId="3EAA2832" w14:textId="77777777" w:rsidR="00102C4D" w:rsidRPr="002A5C62" w:rsidRDefault="00102C4D" w:rsidP="00102C4D">
            <w:pPr>
              <w:pStyle w:val="RepTable"/>
            </w:pPr>
            <w:r w:rsidRPr="002A5C62">
              <w:t>Particle size distribution / nominal size range of granules</w:t>
            </w:r>
          </w:p>
          <w:p w14:paraId="20D4D0CB" w14:textId="77777777" w:rsidR="00102C4D" w:rsidRPr="002A5C62" w:rsidRDefault="00102C4D" w:rsidP="00102C4D">
            <w:pPr>
              <w:pStyle w:val="RepTable"/>
            </w:pPr>
            <w:r w:rsidRPr="002A5C62">
              <w:t>(KCP 2.8.5.1.1)</w:t>
            </w:r>
          </w:p>
        </w:tc>
        <w:tc>
          <w:tcPr>
            <w:tcW w:w="3970" w:type="pct"/>
            <w:gridSpan w:val="8"/>
            <w:shd w:val="clear" w:color="auto" w:fill="auto"/>
          </w:tcPr>
          <w:p w14:paraId="1F5AD24A" w14:textId="77777777" w:rsidR="00102C4D" w:rsidRPr="002A5C62" w:rsidRDefault="00102C4D" w:rsidP="00102C4D">
            <w:pPr>
              <w:pStyle w:val="RepTable"/>
            </w:pPr>
            <w:r>
              <w:t>Study not required – product is in a form of paste.</w:t>
            </w:r>
          </w:p>
        </w:tc>
        <w:tc>
          <w:tcPr>
            <w:tcW w:w="545" w:type="pct"/>
            <w:shd w:val="clear" w:color="auto" w:fill="D9D9D9"/>
          </w:tcPr>
          <w:p w14:paraId="7A4232DA" w14:textId="77777777" w:rsidR="00102C4D" w:rsidRPr="002A5C62" w:rsidRDefault="00102C4D" w:rsidP="00102C4D">
            <w:pPr>
              <w:pStyle w:val="RepTable"/>
            </w:pPr>
          </w:p>
        </w:tc>
      </w:tr>
      <w:tr w:rsidR="00102C4D" w:rsidRPr="002A5C62" w14:paraId="653C1B76" w14:textId="77777777" w:rsidTr="000857D2">
        <w:tc>
          <w:tcPr>
            <w:tcW w:w="486" w:type="pct"/>
            <w:shd w:val="clear" w:color="auto" w:fill="auto"/>
          </w:tcPr>
          <w:p w14:paraId="6B54CEAE" w14:textId="77777777" w:rsidR="00102C4D" w:rsidRPr="002A5C62" w:rsidRDefault="00102C4D" w:rsidP="00102C4D">
            <w:pPr>
              <w:pStyle w:val="RepTable"/>
            </w:pPr>
            <w:r w:rsidRPr="002A5C62">
              <w:t>Wet sieve test</w:t>
            </w:r>
          </w:p>
          <w:p w14:paraId="2F89E3CC" w14:textId="77777777" w:rsidR="00102C4D" w:rsidRPr="002A5C62" w:rsidRDefault="00102C4D" w:rsidP="00102C4D">
            <w:pPr>
              <w:pStyle w:val="RepTable"/>
            </w:pPr>
            <w:r w:rsidRPr="002A5C62">
              <w:t>(KCP 2.8.5.1.2)</w:t>
            </w:r>
          </w:p>
        </w:tc>
        <w:tc>
          <w:tcPr>
            <w:tcW w:w="3970" w:type="pct"/>
            <w:gridSpan w:val="8"/>
            <w:shd w:val="clear" w:color="auto" w:fill="auto"/>
          </w:tcPr>
          <w:p w14:paraId="57F4C2E1" w14:textId="77777777" w:rsidR="00102C4D" w:rsidRPr="002A5C62" w:rsidRDefault="00102C4D" w:rsidP="00102C4D">
            <w:pPr>
              <w:pStyle w:val="RepTable"/>
            </w:pPr>
            <w:r>
              <w:t>Study not required – product is in a form of paste.</w:t>
            </w:r>
          </w:p>
        </w:tc>
        <w:tc>
          <w:tcPr>
            <w:tcW w:w="545" w:type="pct"/>
            <w:shd w:val="clear" w:color="auto" w:fill="D9D9D9"/>
          </w:tcPr>
          <w:p w14:paraId="63E50D4C" w14:textId="77777777" w:rsidR="00102C4D" w:rsidRPr="002A5C62" w:rsidRDefault="00102C4D" w:rsidP="00102C4D">
            <w:pPr>
              <w:pStyle w:val="RepTable"/>
            </w:pPr>
          </w:p>
        </w:tc>
      </w:tr>
      <w:tr w:rsidR="00102C4D" w:rsidRPr="002A5C62" w14:paraId="095AB8C2" w14:textId="77777777" w:rsidTr="000857D2">
        <w:tc>
          <w:tcPr>
            <w:tcW w:w="486" w:type="pct"/>
            <w:shd w:val="clear" w:color="auto" w:fill="auto"/>
          </w:tcPr>
          <w:p w14:paraId="4DF66B90" w14:textId="77777777" w:rsidR="00102C4D" w:rsidRPr="002A5C62" w:rsidRDefault="00102C4D" w:rsidP="00102C4D">
            <w:pPr>
              <w:pStyle w:val="RepTable"/>
            </w:pPr>
            <w:r w:rsidRPr="002A5C62">
              <w:t xml:space="preserve">Dust content </w:t>
            </w:r>
          </w:p>
          <w:p w14:paraId="01894A29" w14:textId="77777777" w:rsidR="00102C4D" w:rsidRPr="002A5C62" w:rsidRDefault="00102C4D" w:rsidP="00102C4D">
            <w:pPr>
              <w:pStyle w:val="RepTable"/>
            </w:pPr>
            <w:r w:rsidRPr="002A5C62">
              <w:t>(KCP 2.8.5.2.1)</w:t>
            </w:r>
          </w:p>
        </w:tc>
        <w:tc>
          <w:tcPr>
            <w:tcW w:w="3970" w:type="pct"/>
            <w:gridSpan w:val="8"/>
            <w:shd w:val="clear" w:color="auto" w:fill="auto"/>
          </w:tcPr>
          <w:p w14:paraId="0AEEA804" w14:textId="77777777" w:rsidR="00102C4D" w:rsidRPr="002A5C62" w:rsidRDefault="00102C4D" w:rsidP="00102C4D">
            <w:pPr>
              <w:pStyle w:val="RepTable"/>
            </w:pPr>
            <w:r>
              <w:t>Study not required – product is in a form of paste.</w:t>
            </w:r>
          </w:p>
        </w:tc>
        <w:tc>
          <w:tcPr>
            <w:tcW w:w="545" w:type="pct"/>
            <w:shd w:val="clear" w:color="auto" w:fill="D9D9D9"/>
          </w:tcPr>
          <w:p w14:paraId="00B05FE0" w14:textId="77777777" w:rsidR="00102C4D" w:rsidRPr="002A5C62" w:rsidRDefault="00102C4D" w:rsidP="00102C4D">
            <w:pPr>
              <w:pStyle w:val="RepTable"/>
            </w:pPr>
          </w:p>
        </w:tc>
      </w:tr>
      <w:tr w:rsidR="00102C4D" w:rsidRPr="002A5C62" w14:paraId="0D61E932" w14:textId="77777777" w:rsidTr="000857D2">
        <w:tc>
          <w:tcPr>
            <w:tcW w:w="486" w:type="pct"/>
            <w:shd w:val="clear" w:color="auto" w:fill="auto"/>
          </w:tcPr>
          <w:p w14:paraId="786E91ED" w14:textId="77777777" w:rsidR="00102C4D" w:rsidRPr="002A5C62" w:rsidRDefault="00102C4D" w:rsidP="00102C4D">
            <w:pPr>
              <w:pStyle w:val="RepTable"/>
            </w:pPr>
            <w:r w:rsidRPr="002A5C62">
              <w:t>Particle size of dust</w:t>
            </w:r>
          </w:p>
          <w:p w14:paraId="44E11B92" w14:textId="77777777" w:rsidR="00102C4D" w:rsidRPr="002A5C62" w:rsidRDefault="00102C4D" w:rsidP="00102C4D">
            <w:pPr>
              <w:pStyle w:val="RepTable"/>
            </w:pPr>
            <w:r w:rsidRPr="002A5C62">
              <w:t>(KCP 2.8.5.2.2)</w:t>
            </w:r>
          </w:p>
        </w:tc>
        <w:tc>
          <w:tcPr>
            <w:tcW w:w="3970" w:type="pct"/>
            <w:gridSpan w:val="8"/>
            <w:shd w:val="clear" w:color="auto" w:fill="auto"/>
          </w:tcPr>
          <w:p w14:paraId="0AEB8E3A" w14:textId="77777777" w:rsidR="00102C4D" w:rsidRPr="002A5C62" w:rsidRDefault="00102C4D" w:rsidP="00102C4D">
            <w:pPr>
              <w:pStyle w:val="RepTable"/>
            </w:pPr>
            <w:r>
              <w:t>Study not required – product is in a form of paste.</w:t>
            </w:r>
          </w:p>
        </w:tc>
        <w:tc>
          <w:tcPr>
            <w:tcW w:w="545" w:type="pct"/>
            <w:shd w:val="clear" w:color="auto" w:fill="D9D9D9"/>
          </w:tcPr>
          <w:p w14:paraId="09BC06EA" w14:textId="77777777" w:rsidR="00102C4D" w:rsidRPr="002A5C62" w:rsidRDefault="00102C4D" w:rsidP="00102C4D">
            <w:pPr>
              <w:pStyle w:val="RepTable"/>
            </w:pPr>
          </w:p>
        </w:tc>
      </w:tr>
      <w:tr w:rsidR="00102C4D" w:rsidRPr="002A5C62" w14:paraId="6C03489F" w14:textId="77777777" w:rsidTr="000857D2">
        <w:tc>
          <w:tcPr>
            <w:tcW w:w="486" w:type="pct"/>
            <w:shd w:val="clear" w:color="auto" w:fill="auto"/>
          </w:tcPr>
          <w:p w14:paraId="003BE0C2" w14:textId="77777777" w:rsidR="00102C4D" w:rsidRPr="002A5C62" w:rsidRDefault="00102C4D" w:rsidP="00102C4D">
            <w:pPr>
              <w:pStyle w:val="RepTable"/>
            </w:pPr>
            <w:r w:rsidRPr="002A5C62">
              <w:t xml:space="preserve">Attrition </w:t>
            </w:r>
          </w:p>
          <w:p w14:paraId="142A31CB" w14:textId="77777777" w:rsidR="00102C4D" w:rsidRPr="002A5C62" w:rsidRDefault="00102C4D" w:rsidP="00102C4D">
            <w:pPr>
              <w:pStyle w:val="RepTable"/>
            </w:pPr>
            <w:r w:rsidRPr="002A5C62">
              <w:t>(KCP 2.8.5.3)</w:t>
            </w:r>
          </w:p>
        </w:tc>
        <w:tc>
          <w:tcPr>
            <w:tcW w:w="3970" w:type="pct"/>
            <w:gridSpan w:val="8"/>
            <w:shd w:val="clear" w:color="auto" w:fill="auto"/>
          </w:tcPr>
          <w:p w14:paraId="31C4FEE2" w14:textId="77777777" w:rsidR="00102C4D" w:rsidRPr="002A5C62" w:rsidRDefault="00102C4D" w:rsidP="00102C4D">
            <w:pPr>
              <w:pStyle w:val="RepTable"/>
            </w:pPr>
            <w:r>
              <w:t>Study not required – product is in a form of paste.</w:t>
            </w:r>
          </w:p>
        </w:tc>
        <w:tc>
          <w:tcPr>
            <w:tcW w:w="545" w:type="pct"/>
            <w:shd w:val="clear" w:color="auto" w:fill="D9D9D9"/>
          </w:tcPr>
          <w:p w14:paraId="6D72E68B" w14:textId="77777777" w:rsidR="00102C4D" w:rsidRPr="002A5C62" w:rsidRDefault="00102C4D" w:rsidP="00102C4D">
            <w:pPr>
              <w:pStyle w:val="RepTable"/>
            </w:pPr>
          </w:p>
        </w:tc>
      </w:tr>
      <w:tr w:rsidR="00102C4D" w:rsidRPr="002A5C62" w14:paraId="008DFCDB" w14:textId="77777777" w:rsidTr="000857D2">
        <w:tc>
          <w:tcPr>
            <w:tcW w:w="486" w:type="pct"/>
            <w:shd w:val="clear" w:color="auto" w:fill="auto"/>
          </w:tcPr>
          <w:p w14:paraId="5505EBC7" w14:textId="77777777" w:rsidR="00102C4D" w:rsidRPr="002A5C62" w:rsidRDefault="00102C4D" w:rsidP="00102C4D">
            <w:pPr>
              <w:pStyle w:val="RepTable"/>
            </w:pPr>
            <w:r w:rsidRPr="002A5C62">
              <w:t>Hardness and integrity</w:t>
            </w:r>
          </w:p>
          <w:p w14:paraId="5F332069" w14:textId="77777777" w:rsidR="00102C4D" w:rsidRPr="002A5C62" w:rsidRDefault="00102C4D" w:rsidP="00102C4D">
            <w:pPr>
              <w:pStyle w:val="RepTable"/>
            </w:pPr>
            <w:r w:rsidRPr="002A5C62">
              <w:t>(KCP 2.8.5.4)</w:t>
            </w:r>
          </w:p>
        </w:tc>
        <w:tc>
          <w:tcPr>
            <w:tcW w:w="3970" w:type="pct"/>
            <w:gridSpan w:val="8"/>
            <w:shd w:val="clear" w:color="auto" w:fill="auto"/>
          </w:tcPr>
          <w:p w14:paraId="476F444B" w14:textId="77777777" w:rsidR="00102C4D" w:rsidRPr="002A5C62" w:rsidRDefault="00102C4D" w:rsidP="00102C4D">
            <w:pPr>
              <w:pStyle w:val="RepTable"/>
            </w:pPr>
            <w:r>
              <w:t>Study not required – product is in a form of paste.</w:t>
            </w:r>
          </w:p>
        </w:tc>
        <w:tc>
          <w:tcPr>
            <w:tcW w:w="545" w:type="pct"/>
            <w:shd w:val="clear" w:color="auto" w:fill="D9D9D9"/>
          </w:tcPr>
          <w:p w14:paraId="129BDD85" w14:textId="77777777" w:rsidR="00102C4D" w:rsidRPr="002A5C62" w:rsidRDefault="00102C4D" w:rsidP="00102C4D">
            <w:pPr>
              <w:pStyle w:val="RepTable"/>
            </w:pPr>
          </w:p>
        </w:tc>
      </w:tr>
      <w:tr w:rsidR="00102C4D" w:rsidRPr="002A5C62" w14:paraId="4A7FBB0C" w14:textId="77777777" w:rsidTr="000857D2">
        <w:tc>
          <w:tcPr>
            <w:tcW w:w="486" w:type="pct"/>
            <w:shd w:val="clear" w:color="auto" w:fill="auto"/>
          </w:tcPr>
          <w:p w14:paraId="622A0040" w14:textId="77777777" w:rsidR="00102C4D" w:rsidRPr="002A5C62" w:rsidRDefault="00102C4D" w:rsidP="00102C4D">
            <w:pPr>
              <w:pStyle w:val="RepTable"/>
            </w:pPr>
            <w:r w:rsidRPr="002A5C62">
              <w:t>Emulsifiability</w:t>
            </w:r>
          </w:p>
          <w:p w14:paraId="005874EA" w14:textId="77777777" w:rsidR="00102C4D" w:rsidRPr="002A5C62" w:rsidRDefault="00102C4D" w:rsidP="00102C4D">
            <w:pPr>
              <w:pStyle w:val="RepTable"/>
            </w:pPr>
            <w:r w:rsidRPr="002A5C62">
              <w:t>(KCP 2.8.6.1)</w:t>
            </w:r>
          </w:p>
        </w:tc>
        <w:tc>
          <w:tcPr>
            <w:tcW w:w="3970" w:type="pct"/>
            <w:gridSpan w:val="8"/>
            <w:shd w:val="clear" w:color="auto" w:fill="auto"/>
          </w:tcPr>
          <w:p w14:paraId="5C89F5E5" w14:textId="77777777" w:rsidR="00102C4D" w:rsidRPr="002A5C62" w:rsidRDefault="00102C4D" w:rsidP="00102C4D">
            <w:pPr>
              <w:pStyle w:val="RepTable"/>
            </w:pPr>
            <w:r>
              <w:t>Study not required – product is in a form of paste.</w:t>
            </w:r>
          </w:p>
        </w:tc>
        <w:tc>
          <w:tcPr>
            <w:tcW w:w="545" w:type="pct"/>
            <w:shd w:val="clear" w:color="auto" w:fill="D9D9D9"/>
          </w:tcPr>
          <w:p w14:paraId="33AB3792" w14:textId="77777777" w:rsidR="00102C4D" w:rsidRPr="002A5C62" w:rsidRDefault="00102C4D" w:rsidP="00102C4D">
            <w:pPr>
              <w:pStyle w:val="RepTable"/>
            </w:pPr>
          </w:p>
        </w:tc>
      </w:tr>
      <w:tr w:rsidR="00102C4D" w:rsidRPr="002A5C62" w14:paraId="62A97AB8" w14:textId="77777777" w:rsidTr="000857D2">
        <w:tc>
          <w:tcPr>
            <w:tcW w:w="486" w:type="pct"/>
            <w:shd w:val="clear" w:color="auto" w:fill="auto"/>
          </w:tcPr>
          <w:p w14:paraId="2137A17D" w14:textId="77777777" w:rsidR="00102C4D" w:rsidRPr="002A5C62" w:rsidRDefault="00102C4D" w:rsidP="00102C4D">
            <w:pPr>
              <w:pStyle w:val="RepTable"/>
            </w:pPr>
            <w:r w:rsidRPr="002A5C62">
              <w:lastRenderedPageBreak/>
              <w:t>Emulsion stability</w:t>
            </w:r>
          </w:p>
          <w:p w14:paraId="6E3B01FD" w14:textId="77777777" w:rsidR="00102C4D" w:rsidRPr="002A5C62" w:rsidRDefault="00102C4D" w:rsidP="00102C4D">
            <w:pPr>
              <w:pStyle w:val="RepTable"/>
            </w:pPr>
            <w:r w:rsidRPr="002A5C62">
              <w:t>(KCP 2.8.6.2)</w:t>
            </w:r>
          </w:p>
        </w:tc>
        <w:tc>
          <w:tcPr>
            <w:tcW w:w="3970" w:type="pct"/>
            <w:gridSpan w:val="8"/>
            <w:shd w:val="clear" w:color="auto" w:fill="auto"/>
          </w:tcPr>
          <w:p w14:paraId="68C82EFC" w14:textId="77777777" w:rsidR="00102C4D" w:rsidRPr="002A5C62" w:rsidRDefault="00102C4D" w:rsidP="00102C4D">
            <w:pPr>
              <w:pStyle w:val="RepTable"/>
            </w:pPr>
            <w:r>
              <w:t>Study not required – product is in a form of paste.</w:t>
            </w:r>
          </w:p>
        </w:tc>
        <w:tc>
          <w:tcPr>
            <w:tcW w:w="545" w:type="pct"/>
            <w:shd w:val="clear" w:color="auto" w:fill="D9D9D9"/>
          </w:tcPr>
          <w:p w14:paraId="62BF5EEC" w14:textId="77777777" w:rsidR="00102C4D" w:rsidRPr="002A5C62" w:rsidRDefault="00102C4D" w:rsidP="00102C4D">
            <w:pPr>
              <w:pStyle w:val="RepTable"/>
            </w:pPr>
          </w:p>
        </w:tc>
      </w:tr>
      <w:tr w:rsidR="00102C4D" w:rsidRPr="002A5C62" w14:paraId="052D34B4" w14:textId="77777777" w:rsidTr="000857D2">
        <w:tc>
          <w:tcPr>
            <w:tcW w:w="486" w:type="pct"/>
            <w:shd w:val="clear" w:color="auto" w:fill="auto"/>
          </w:tcPr>
          <w:p w14:paraId="1AD5CFC5" w14:textId="77777777" w:rsidR="00102C4D" w:rsidRPr="002A5C62" w:rsidRDefault="00102C4D" w:rsidP="00102C4D">
            <w:pPr>
              <w:pStyle w:val="RepTable"/>
            </w:pPr>
            <w:r w:rsidRPr="002A5C62">
              <w:t>Re-emulsifiability</w:t>
            </w:r>
          </w:p>
          <w:p w14:paraId="179073C3" w14:textId="77777777" w:rsidR="00102C4D" w:rsidRPr="002A5C62" w:rsidRDefault="00102C4D" w:rsidP="00102C4D">
            <w:pPr>
              <w:pStyle w:val="RepTable"/>
            </w:pPr>
            <w:r w:rsidRPr="002A5C62">
              <w:t>(KCP 2.8.6.3)</w:t>
            </w:r>
          </w:p>
        </w:tc>
        <w:tc>
          <w:tcPr>
            <w:tcW w:w="3970" w:type="pct"/>
            <w:gridSpan w:val="8"/>
            <w:shd w:val="clear" w:color="auto" w:fill="auto"/>
          </w:tcPr>
          <w:p w14:paraId="1BB5C65A" w14:textId="77777777" w:rsidR="00102C4D" w:rsidRPr="002A5C62" w:rsidRDefault="00102C4D" w:rsidP="00102C4D">
            <w:pPr>
              <w:pStyle w:val="RepTable"/>
            </w:pPr>
            <w:r>
              <w:t>Study not required – product is in a form of paste.</w:t>
            </w:r>
          </w:p>
        </w:tc>
        <w:tc>
          <w:tcPr>
            <w:tcW w:w="545" w:type="pct"/>
            <w:shd w:val="clear" w:color="auto" w:fill="D9D9D9"/>
          </w:tcPr>
          <w:p w14:paraId="27871B40" w14:textId="77777777" w:rsidR="00102C4D" w:rsidRPr="002A5C62" w:rsidRDefault="00102C4D" w:rsidP="00102C4D">
            <w:pPr>
              <w:pStyle w:val="RepTable"/>
            </w:pPr>
          </w:p>
        </w:tc>
      </w:tr>
      <w:tr w:rsidR="00102C4D" w:rsidRPr="002A5C62" w14:paraId="4D3B7485" w14:textId="77777777" w:rsidTr="000857D2">
        <w:tc>
          <w:tcPr>
            <w:tcW w:w="486" w:type="pct"/>
            <w:shd w:val="clear" w:color="auto" w:fill="auto"/>
          </w:tcPr>
          <w:p w14:paraId="324B97B0" w14:textId="77777777" w:rsidR="00102C4D" w:rsidRPr="002A5C62" w:rsidRDefault="00102C4D" w:rsidP="00102C4D">
            <w:pPr>
              <w:pStyle w:val="RepTable"/>
            </w:pPr>
            <w:r w:rsidRPr="002A5C62">
              <w:t>Flowability</w:t>
            </w:r>
          </w:p>
          <w:p w14:paraId="1906FA8E" w14:textId="77777777" w:rsidR="00102C4D" w:rsidRPr="002A5C62" w:rsidRDefault="00102C4D" w:rsidP="00102C4D">
            <w:pPr>
              <w:pStyle w:val="RepTable"/>
            </w:pPr>
            <w:r w:rsidRPr="002A5C62">
              <w:t>(KCP 2.8.7.1)</w:t>
            </w:r>
          </w:p>
        </w:tc>
        <w:tc>
          <w:tcPr>
            <w:tcW w:w="3970" w:type="pct"/>
            <w:gridSpan w:val="8"/>
            <w:shd w:val="clear" w:color="auto" w:fill="auto"/>
          </w:tcPr>
          <w:p w14:paraId="3BC6D53B" w14:textId="77777777" w:rsidR="00102C4D" w:rsidRPr="002A5C62" w:rsidRDefault="00102C4D" w:rsidP="00102C4D">
            <w:pPr>
              <w:pStyle w:val="RepTable"/>
            </w:pPr>
            <w:r>
              <w:t>Study not required – product is in a form of paste.</w:t>
            </w:r>
          </w:p>
        </w:tc>
        <w:tc>
          <w:tcPr>
            <w:tcW w:w="545" w:type="pct"/>
            <w:shd w:val="clear" w:color="auto" w:fill="D9D9D9"/>
          </w:tcPr>
          <w:p w14:paraId="55EF0263" w14:textId="77777777" w:rsidR="00102C4D" w:rsidRPr="002A5C62" w:rsidRDefault="00102C4D" w:rsidP="00102C4D">
            <w:pPr>
              <w:pStyle w:val="RepTable"/>
            </w:pPr>
          </w:p>
        </w:tc>
      </w:tr>
      <w:tr w:rsidR="00102C4D" w:rsidRPr="002A5C62" w14:paraId="2833907D" w14:textId="77777777" w:rsidTr="000857D2">
        <w:tc>
          <w:tcPr>
            <w:tcW w:w="486" w:type="pct"/>
            <w:shd w:val="clear" w:color="auto" w:fill="auto"/>
          </w:tcPr>
          <w:p w14:paraId="7CF1E303" w14:textId="77777777" w:rsidR="00102C4D" w:rsidRPr="002A5C62" w:rsidRDefault="00102C4D" w:rsidP="00102C4D">
            <w:pPr>
              <w:pStyle w:val="RepTable"/>
            </w:pPr>
            <w:r w:rsidRPr="002A5C62">
              <w:t>Pourability</w:t>
            </w:r>
          </w:p>
          <w:p w14:paraId="669EDBFB" w14:textId="77777777" w:rsidR="00102C4D" w:rsidRPr="002A5C62" w:rsidRDefault="00102C4D" w:rsidP="00102C4D">
            <w:pPr>
              <w:pStyle w:val="RepTable"/>
            </w:pPr>
            <w:r w:rsidRPr="002A5C62">
              <w:t>(KCP 2.8.7.2)</w:t>
            </w:r>
          </w:p>
        </w:tc>
        <w:tc>
          <w:tcPr>
            <w:tcW w:w="3970" w:type="pct"/>
            <w:gridSpan w:val="8"/>
            <w:shd w:val="clear" w:color="auto" w:fill="auto"/>
          </w:tcPr>
          <w:p w14:paraId="776A099E" w14:textId="77777777" w:rsidR="00102C4D" w:rsidRPr="002A5C62" w:rsidRDefault="00102C4D" w:rsidP="00102C4D">
            <w:pPr>
              <w:pStyle w:val="RepTable"/>
            </w:pPr>
            <w:r>
              <w:t>Study not required – product is in a form of paste.</w:t>
            </w:r>
          </w:p>
        </w:tc>
        <w:tc>
          <w:tcPr>
            <w:tcW w:w="545" w:type="pct"/>
            <w:shd w:val="clear" w:color="auto" w:fill="D9D9D9"/>
          </w:tcPr>
          <w:p w14:paraId="39FFDFA5" w14:textId="77777777" w:rsidR="00102C4D" w:rsidRPr="002A5C62" w:rsidRDefault="00102C4D" w:rsidP="00102C4D">
            <w:pPr>
              <w:pStyle w:val="RepTable"/>
            </w:pPr>
          </w:p>
        </w:tc>
      </w:tr>
      <w:tr w:rsidR="00102C4D" w:rsidRPr="002A5C62" w14:paraId="7A3B7817" w14:textId="77777777" w:rsidTr="000857D2">
        <w:tc>
          <w:tcPr>
            <w:tcW w:w="486" w:type="pct"/>
            <w:shd w:val="clear" w:color="auto" w:fill="auto"/>
          </w:tcPr>
          <w:p w14:paraId="5D3AD331" w14:textId="77777777" w:rsidR="00102C4D" w:rsidRPr="002A5C62" w:rsidRDefault="00102C4D" w:rsidP="00102C4D">
            <w:pPr>
              <w:pStyle w:val="RepTable"/>
            </w:pPr>
            <w:r w:rsidRPr="002A5C62">
              <w:t>Dustability following accelerated storage</w:t>
            </w:r>
          </w:p>
          <w:p w14:paraId="34C4D917" w14:textId="77777777" w:rsidR="00102C4D" w:rsidRPr="002A5C62" w:rsidRDefault="00102C4D" w:rsidP="00102C4D">
            <w:pPr>
              <w:pStyle w:val="RepTable"/>
            </w:pPr>
            <w:r w:rsidRPr="002A5C62">
              <w:t>(KCP 2.8.7.3)</w:t>
            </w:r>
          </w:p>
        </w:tc>
        <w:tc>
          <w:tcPr>
            <w:tcW w:w="3970" w:type="pct"/>
            <w:gridSpan w:val="8"/>
            <w:shd w:val="clear" w:color="auto" w:fill="auto"/>
          </w:tcPr>
          <w:p w14:paraId="7EC91C78" w14:textId="77777777" w:rsidR="00102C4D" w:rsidRPr="002A5C62" w:rsidRDefault="00102C4D" w:rsidP="00102C4D">
            <w:pPr>
              <w:pStyle w:val="RepTable"/>
            </w:pPr>
            <w:r>
              <w:t>Study not required – product is in a form of paste.</w:t>
            </w:r>
          </w:p>
        </w:tc>
        <w:tc>
          <w:tcPr>
            <w:tcW w:w="545" w:type="pct"/>
            <w:shd w:val="clear" w:color="auto" w:fill="D9D9D9"/>
          </w:tcPr>
          <w:p w14:paraId="045634FD" w14:textId="77777777" w:rsidR="00102C4D" w:rsidRPr="002A5C62" w:rsidRDefault="00102C4D" w:rsidP="00102C4D">
            <w:pPr>
              <w:pStyle w:val="RepTable"/>
            </w:pPr>
          </w:p>
        </w:tc>
      </w:tr>
      <w:tr w:rsidR="00102C4D" w:rsidRPr="002A5C62" w14:paraId="42D1A9AA" w14:textId="77777777" w:rsidTr="000857D2">
        <w:tc>
          <w:tcPr>
            <w:tcW w:w="486" w:type="pct"/>
            <w:shd w:val="clear" w:color="auto" w:fill="auto"/>
          </w:tcPr>
          <w:p w14:paraId="567B14AC" w14:textId="77777777" w:rsidR="00102C4D" w:rsidRPr="002A5C62" w:rsidRDefault="00102C4D" w:rsidP="00102C4D">
            <w:pPr>
              <w:pStyle w:val="RepTable"/>
            </w:pPr>
            <w:r w:rsidRPr="002A5C62">
              <w:t>Physical compatibility of tank mixes</w:t>
            </w:r>
          </w:p>
          <w:p w14:paraId="4AD4F050" w14:textId="77777777" w:rsidR="00102C4D" w:rsidRPr="002A5C62" w:rsidRDefault="00102C4D" w:rsidP="00102C4D">
            <w:pPr>
              <w:pStyle w:val="RepTable"/>
            </w:pPr>
            <w:r w:rsidRPr="002A5C62">
              <w:t>(KCP 2.9.1)</w:t>
            </w:r>
          </w:p>
        </w:tc>
        <w:tc>
          <w:tcPr>
            <w:tcW w:w="3970" w:type="pct"/>
            <w:gridSpan w:val="8"/>
            <w:shd w:val="clear" w:color="auto" w:fill="auto"/>
          </w:tcPr>
          <w:p w14:paraId="66140121" w14:textId="77777777" w:rsidR="00102C4D" w:rsidRPr="002A5C62" w:rsidRDefault="00102C4D" w:rsidP="00102C4D">
            <w:pPr>
              <w:pStyle w:val="RepTable"/>
            </w:pPr>
            <w:r>
              <w:t>Study not performed. FUNABEN</w:t>
            </w:r>
            <w:r w:rsidRPr="00514A37">
              <w:rPr>
                <w:vertAlign w:val="superscript"/>
              </w:rPr>
              <w:t>®</w:t>
            </w:r>
            <w:r>
              <w:t xml:space="preserve"> 018 PA will not be used simultaneously with other products.</w:t>
            </w:r>
          </w:p>
        </w:tc>
        <w:tc>
          <w:tcPr>
            <w:tcW w:w="545" w:type="pct"/>
            <w:shd w:val="clear" w:color="auto" w:fill="D9D9D9"/>
          </w:tcPr>
          <w:p w14:paraId="287C478D" w14:textId="77777777" w:rsidR="00102C4D" w:rsidRPr="002A5C62" w:rsidRDefault="00102C4D" w:rsidP="00102C4D">
            <w:pPr>
              <w:pStyle w:val="RepTable"/>
            </w:pPr>
          </w:p>
        </w:tc>
      </w:tr>
      <w:tr w:rsidR="00102C4D" w:rsidRPr="002A5C62" w14:paraId="48A9CB51" w14:textId="77777777" w:rsidTr="000857D2">
        <w:tc>
          <w:tcPr>
            <w:tcW w:w="486" w:type="pct"/>
            <w:shd w:val="clear" w:color="auto" w:fill="auto"/>
          </w:tcPr>
          <w:p w14:paraId="0066B681" w14:textId="77777777" w:rsidR="00102C4D" w:rsidRPr="002A5C62" w:rsidRDefault="00102C4D" w:rsidP="00102C4D">
            <w:pPr>
              <w:pStyle w:val="RepTable"/>
            </w:pPr>
            <w:r w:rsidRPr="002A5C62">
              <w:t>Chemical compatibility of tank mixes</w:t>
            </w:r>
          </w:p>
          <w:p w14:paraId="7F741ADF" w14:textId="77777777" w:rsidR="00102C4D" w:rsidRPr="002A5C62" w:rsidRDefault="00102C4D" w:rsidP="00102C4D">
            <w:pPr>
              <w:pStyle w:val="RepTable"/>
            </w:pPr>
            <w:r w:rsidRPr="002A5C62">
              <w:t>(KCP 2.9.2)</w:t>
            </w:r>
          </w:p>
        </w:tc>
        <w:tc>
          <w:tcPr>
            <w:tcW w:w="3970" w:type="pct"/>
            <w:gridSpan w:val="8"/>
            <w:shd w:val="clear" w:color="auto" w:fill="auto"/>
          </w:tcPr>
          <w:p w14:paraId="2437DD11" w14:textId="77777777" w:rsidR="00102C4D" w:rsidRPr="002A5C62" w:rsidRDefault="00102C4D" w:rsidP="00102C4D">
            <w:pPr>
              <w:pStyle w:val="RepTable"/>
            </w:pPr>
            <w:r>
              <w:t>Study not performed. FUNABEN</w:t>
            </w:r>
            <w:r w:rsidRPr="00514A37">
              <w:rPr>
                <w:vertAlign w:val="superscript"/>
              </w:rPr>
              <w:t>®</w:t>
            </w:r>
            <w:r>
              <w:t xml:space="preserve"> 018 PA will not be used simultaneously with other products.</w:t>
            </w:r>
          </w:p>
        </w:tc>
        <w:tc>
          <w:tcPr>
            <w:tcW w:w="545" w:type="pct"/>
            <w:shd w:val="clear" w:color="auto" w:fill="D9D9D9"/>
          </w:tcPr>
          <w:p w14:paraId="0E28A760" w14:textId="77777777" w:rsidR="00102C4D" w:rsidRPr="002A5C62" w:rsidRDefault="00102C4D" w:rsidP="00102C4D">
            <w:pPr>
              <w:pStyle w:val="RepTable"/>
            </w:pPr>
          </w:p>
        </w:tc>
      </w:tr>
      <w:tr w:rsidR="00102C4D" w:rsidRPr="002A5C62" w14:paraId="2ECECFE2" w14:textId="77777777" w:rsidTr="000857D2">
        <w:tc>
          <w:tcPr>
            <w:tcW w:w="486" w:type="pct"/>
            <w:shd w:val="clear" w:color="auto" w:fill="auto"/>
          </w:tcPr>
          <w:p w14:paraId="34E9BA2B" w14:textId="77777777" w:rsidR="00102C4D" w:rsidRPr="002A5C62" w:rsidRDefault="00102C4D" w:rsidP="00102C4D">
            <w:pPr>
              <w:pStyle w:val="RepTable"/>
            </w:pPr>
            <w:r w:rsidRPr="002A5C62">
              <w:t>Adhesion to seeds</w:t>
            </w:r>
          </w:p>
          <w:p w14:paraId="0597D200" w14:textId="77777777" w:rsidR="00102C4D" w:rsidRPr="002A5C62" w:rsidRDefault="00102C4D" w:rsidP="00102C4D">
            <w:pPr>
              <w:pStyle w:val="RepTable"/>
            </w:pPr>
            <w:r w:rsidRPr="002A5C62">
              <w:t>(KCP 2.10.1)</w:t>
            </w:r>
          </w:p>
        </w:tc>
        <w:tc>
          <w:tcPr>
            <w:tcW w:w="3970" w:type="pct"/>
            <w:gridSpan w:val="8"/>
            <w:shd w:val="clear" w:color="auto" w:fill="auto"/>
          </w:tcPr>
          <w:p w14:paraId="2C5FFD54" w14:textId="77777777" w:rsidR="00102C4D" w:rsidRPr="002A5C62" w:rsidRDefault="00102C4D" w:rsidP="00102C4D">
            <w:pPr>
              <w:pStyle w:val="RepTable"/>
            </w:pPr>
            <w:r>
              <w:t>Study not required. T</w:t>
            </w:r>
            <w:r w:rsidRPr="00D53BCF">
              <w:t>he product is not intended to use as seed treatment</w:t>
            </w:r>
            <w:r>
              <w:t>.</w:t>
            </w:r>
          </w:p>
        </w:tc>
        <w:tc>
          <w:tcPr>
            <w:tcW w:w="545" w:type="pct"/>
            <w:shd w:val="clear" w:color="auto" w:fill="D9D9D9"/>
          </w:tcPr>
          <w:p w14:paraId="7986433F" w14:textId="77777777" w:rsidR="00102C4D" w:rsidRPr="002A5C62" w:rsidRDefault="00102C4D" w:rsidP="00102C4D">
            <w:pPr>
              <w:pStyle w:val="RepTable"/>
            </w:pPr>
          </w:p>
        </w:tc>
      </w:tr>
      <w:tr w:rsidR="00102C4D" w:rsidRPr="002A5C62" w14:paraId="548A1BEF" w14:textId="77777777" w:rsidTr="000857D2">
        <w:tc>
          <w:tcPr>
            <w:tcW w:w="486" w:type="pct"/>
            <w:shd w:val="clear" w:color="auto" w:fill="auto"/>
          </w:tcPr>
          <w:p w14:paraId="4F09DEA7" w14:textId="77777777" w:rsidR="00102C4D" w:rsidRPr="002A5C62" w:rsidRDefault="00102C4D" w:rsidP="00102C4D">
            <w:pPr>
              <w:pStyle w:val="RepTable"/>
            </w:pPr>
            <w:r w:rsidRPr="002A5C62">
              <w:t>Distribution to seed</w:t>
            </w:r>
          </w:p>
          <w:p w14:paraId="48AF866F" w14:textId="77777777" w:rsidR="00102C4D" w:rsidRPr="002A5C62" w:rsidRDefault="00102C4D" w:rsidP="00102C4D">
            <w:pPr>
              <w:pStyle w:val="RepTable"/>
            </w:pPr>
            <w:r w:rsidRPr="002A5C62">
              <w:t>(KCP 2.10.2)</w:t>
            </w:r>
          </w:p>
        </w:tc>
        <w:tc>
          <w:tcPr>
            <w:tcW w:w="3970" w:type="pct"/>
            <w:gridSpan w:val="8"/>
            <w:shd w:val="clear" w:color="auto" w:fill="auto"/>
          </w:tcPr>
          <w:p w14:paraId="10C51B08" w14:textId="77777777" w:rsidR="00102C4D" w:rsidRPr="002A5C62" w:rsidRDefault="00102C4D" w:rsidP="00102C4D">
            <w:pPr>
              <w:pStyle w:val="RepTable"/>
            </w:pPr>
            <w:r w:rsidRPr="00D53BCF">
              <w:t>Study not required. The product is not intended to use as seed treatment.</w:t>
            </w:r>
          </w:p>
        </w:tc>
        <w:tc>
          <w:tcPr>
            <w:tcW w:w="545" w:type="pct"/>
            <w:shd w:val="clear" w:color="auto" w:fill="D9D9D9"/>
          </w:tcPr>
          <w:p w14:paraId="74AAB90D" w14:textId="77777777" w:rsidR="00102C4D" w:rsidRPr="002A5C62" w:rsidRDefault="00102C4D" w:rsidP="00102C4D">
            <w:pPr>
              <w:pStyle w:val="RepTable"/>
            </w:pPr>
          </w:p>
        </w:tc>
      </w:tr>
      <w:tr w:rsidR="00102C4D" w:rsidRPr="002A5C62" w14:paraId="2D61FDC1" w14:textId="77777777" w:rsidTr="000857D2">
        <w:tc>
          <w:tcPr>
            <w:tcW w:w="486" w:type="pct"/>
            <w:shd w:val="clear" w:color="auto" w:fill="auto"/>
          </w:tcPr>
          <w:p w14:paraId="515E9589" w14:textId="77777777" w:rsidR="00102C4D" w:rsidRPr="002A5C62" w:rsidRDefault="00102C4D" w:rsidP="00102C4D">
            <w:pPr>
              <w:pStyle w:val="RepTable"/>
            </w:pPr>
            <w:r w:rsidRPr="002A5C62">
              <w:t>Other/special studies</w:t>
            </w:r>
          </w:p>
          <w:p w14:paraId="349B9052" w14:textId="77777777" w:rsidR="00102C4D" w:rsidRPr="002A5C62" w:rsidRDefault="00102C4D" w:rsidP="00102C4D">
            <w:pPr>
              <w:pStyle w:val="RepTable"/>
            </w:pPr>
            <w:r w:rsidRPr="002A5C62">
              <w:lastRenderedPageBreak/>
              <w:t>(KCP 2.11)</w:t>
            </w:r>
          </w:p>
        </w:tc>
        <w:tc>
          <w:tcPr>
            <w:tcW w:w="3970" w:type="pct"/>
            <w:gridSpan w:val="8"/>
            <w:shd w:val="clear" w:color="auto" w:fill="auto"/>
          </w:tcPr>
          <w:p w14:paraId="4EFC74AD" w14:textId="77777777" w:rsidR="00102C4D" w:rsidRPr="002A5C62" w:rsidRDefault="00102C4D" w:rsidP="00102C4D">
            <w:pPr>
              <w:pStyle w:val="RepTable"/>
            </w:pPr>
            <w:r>
              <w:lastRenderedPageBreak/>
              <w:t>No additional studies are required.</w:t>
            </w:r>
          </w:p>
        </w:tc>
        <w:tc>
          <w:tcPr>
            <w:tcW w:w="545" w:type="pct"/>
            <w:shd w:val="clear" w:color="auto" w:fill="D9D9D9"/>
          </w:tcPr>
          <w:p w14:paraId="4614F759" w14:textId="77777777" w:rsidR="00102C4D" w:rsidRPr="002A5C62" w:rsidRDefault="00102C4D" w:rsidP="00102C4D">
            <w:pPr>
              <w:pStyle w:val="RepTable"/>
            </w:pPr>
          </w:p>
        </w:tc>
      </w:tr>
    </w:tbl>
    <w:p w14:paraId="2350A896" w14:textId="77777777" w:rsidR="00687DDF" w:rsidRPr="002A5C62" w:rsidRDefault="00C75A06" w:rsidP="00687DDF">
      <w:pPr>
        <w:pStyle w:val="Nagwek1"/>
      </w:pPr>
      <w:bookmarkStart w:id="253" w:name="_Toc413430159"/>
      <w:bookmarkStart w:id="254" w:name="_Toc413430562"/>
      <w:bookmarkStart w:id="255" w:name="_Toc413431154"/>
      <w:bookmarkStart w:id="256" w:name="_Toc413431319"/>
      <w:bookmarkStart w:id="257" w:name="_Toc413925456"/>
      <w:bookmarkStart w:id="258" w:name="_Toc413934894"/>
      <w:bookmarkStart w:id="259" w:name="_Toc413936648"/>
      <w:bookmarkStart w:id="260" w:name="_Toc413936738"/>
      <w:bookmarkStart w:id="261" w:name="_Toc414361478"/>
      <w:bookmarkStart w:id="262" w:name="_Toc414438821"/>
      <w:bookmarkStart w:id="263" w:name="_Toc414440515"/>
      <w:bookmarkStart w:id="264" w:name="_Toc171583139"/>
      <w:r w:rsidRPr="002A5C62">
        <w:t>Section 3 is presented as a separate documen</w:t>
      </w:r>
      <w:bookmarkEnd w:id="253"/>
      <w:bookmarkEnd w:id="254"/>
      <w:bookmarkEnd w:id="255"/>
      <w:bookmarkEnd w:id="256"/>
      <w:bookmarkEnd w:id="257"/>
      <w:bookmarkEnd w:id="258"/>
      <w:r w:rsidRPr="002A5C62">
        <w:t>t</w:t>
      </w:r>
      <w:bookmarkEnd w:id="259"/>
      <w:bookmarkEnd w:id="260"/>
      <w:bookmarkEnd w:id="261"/>
      <w:bookmarkEnd w:id="262"/>
      <w:bookmarkEnd w:id="263"/>
      <w:bookmarkEnd w:id="264"/>
    </w:p>
    <w:p w14:paraId="6860434E" w14:textId="77777777" w:rsidR="00687DDF" w:rsidRPr="001C2C65" w:rsidRDefault="00687DDF" w:rsidP="001C2C65">
      <w:pPr>
        <w:pStyle w:val="RepStandard"/>
      </w:pPr>
      <w:r w:rsidRPr="002A5C62">
        <w:t xml:space="preserve">Please </w:t>
      </w:r>
      <w:r w:rsidR="00020FA2" w:rsidRPr="002A5C62">
        <w:t>refer to</w:t>
      </w:r>
      <w:r w:rsidRPr="002A5C62">
        <w:t xml:space="preserve"> the </w:t>
      </w:r>
      <w:r w:rsidR="00626EA6" w:rsidRPr="002A5C62">
        <w:t xml:space="preserve">separate </w:t>
      </w:r>
      <w:r w:rsidRPr="002A5C62">
        <w:t>file “</w:t>
      </w:r>
      <w:proofErr w:type="spellStart"/>
      <w:r w:rsidRPr="002A5C62">
        <w:t>dRR</w:t>
      </w:r>
      <w:proofErr w:type="spellEnd"/>
      <w:r w:rsidRPr="002A5C62">
        <w:t xml:space="preserve"> Part B3”.</w:t>
      </w:r>
    </w:p>
    <w:p w14:paraId="5002E5BF" w14:textId="77777777" w:rsidR="00687DDF" w:rsidRPr="002A5C62" w:rsidRDefault="00687DDF" w:rsidP="005C6EFD">
      <w:pPr>
        <w:pStyle w:val="RepStandard"/>
        <w:sectPr w:rsidR="00687DDF" w:rsidRPr="002A5C62" w:rsidSect="00882C1C">
          <w:type w:val="continuous"/>
          <w:pgSz w:w="16840" w:h="11907" w:orient="landscape" w:code="9"/>
          <w:pgMar w:top="1417" w:right="1134" w:bottom="1134" w:left="1134" w:header="709" w:footer="142" w:gutter="0"/>
          <w:pgNumType w:chapSep="period"/>
          <w:cols w:space="720"/>
          <w:docGrid w:linePitch="326"/>
        </w:sectPr>
      </w:pPr>
    </w:p>
    <w:p w14:paraId="1A34A522" w14:textId="77777777" w:rsidR="00057306" w:rsidRPr="002A5C62" w:rsidRDefault="00C75A06" w:rsidP="005C6EFD">
      <w:pPr>
        <w:pStyle w:val="Nagwek1"/>
      </w:pPr>
      <w:bookmarkStart w:id="265" w:name="_Toc20556849"/>
      <w:bookmarkStart w:id="266" w:name="_Toc54512851"/>
      <w:bookmarkStart w:id="267" w:name="_Toc58143792"/>
      <w:bookmarkStart w:id="268" w:name="_Toc85530727"/>
      <w:bookmarkStart w:id="269" w:name="_Toc240539903"/>
      <w:bookmarkStart w:id="270" w:name="_Toc329611013"/>
      <w:bookmarkStart w:id="271" w:name="_Toc387748469"/>
      <w:bookmarkStart w:id="272" w:name="_Toc413426421"/>
      <w:bookmarkStart w:id="273" w:name="_Toc413430160"/>
      <w:bookmarkStart w:id="274" w:name="_Toc413430563"/>
      <w:bookmarkStart w:id="275" w:name="_Toc413431155"/>
      <w:bookmarkStart w:id="276" w:name="_Toc413431320"/>
      <w:bookmarkStart w:id="277" w:name="_Toc413925457"/>
      <w:bookmarkStart w:id="278" w:name="_Toc413934895"/>
      <w:bookmarkStart w:id="279" w:name="_Toc413936649"/>
      <w:bookmarkStart w:id="280" w:name="_Toc413936739"/>
      <w:bookmarkStart w:id="281" w:name="_Toc414361479"/>
      <w:bookmarkStart w:id="282" w:name="_Toc414438822"/>
      <w:bookmarkStart w:id="283" w:name="_Toc414440516"/>
      <w:bookmarkStart w:id="284" w:name="_Toc171583140"/>
      <w:r w:rsidRPr="002A5C62">
        <w:lastRenderedPageBreak/>
        <w:t xml:space="preserve">Section 4: </w:t>
      </w:r>
      <w:r w:rsidR="00687DDF" w:rsidRPr="002A5C62">
        <w:t>Further information on the pla</w:t>
      </w:r>
      <w:r w:rsidR="00020FA2" w:rsidRPr="002A5C62">
        <w:t>n</w:t>
      </w:r>
      <w:r w:rsidR="00687DDF" w:rsidRPr="002A5C62">
        <w:t>t protection product</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70AFCD89" w14:textId="77777777" w:rsidR="00057306" w:rsidRPr="002A5C62" w:rsidRDefault="00057306" w:rsidP="00687DDF">
      <w:pPr>
        <w:pStyle w:val="Nagwek2"/>
      </w:pPr>
      <w:bookmarkStart w:id="285" w:name="_Toc85530728"/>
      <w:bookmarkStart w:id="286" w:name="_Toc240539904"/>
      <w:bookmarkStart w:id="287" w:name="_Toc329611014"/>
      <w:bookmarkStart w:id="288" w:name="_Toc387748470"/>
      <w:bookmarkStart w:id="289" w:name="_Toc413426422"/>
      <w:bookmarkStart w:id="290" w:name="_Toc413430161"/>
      <w:bookmarkStart w:id="291" w:name="_Toc413430564"/>
      <w:bookmarkStart w:id="292" w:name="_Toc413431156"/>
      <w:bookmarkStart w:id="293" w:name="_Toc413431321"/>
      <w:bookmarkStart w:id="294" w:name="_Toc413925458"/>
      <w:bookmarkStart w:id="295" w:name="_Toc413934896"/>
      <w:bookmarkStart w:id="296" w:name="_Toc413936650"/>
      <w:bookmarkStart w:id="297" w:name="_Toc413936740"/>
      <w:bookmarkStart w:id="298" w:name="_Toc414361480"/>
      <w:bookmarkStart w:id="299" w:name="_Toc414438823"/>
      <w:bookmarkStart w:id="300" w:name="_Toc414440517"/>
      <w:bookmarkStart w:id="301" w:name="_Toc171583141"/>
      <w:r w:rsidRPr="002A5C62">
        <w:t>Packaging and Compatibility with the Preparation</w:t>
      </w:r>
      <w:bookmarkEnd w:id="285"/>
      <w:bookmarkEnd w:id="286"/>
      <w:bookmarkEnd w:id="287"/>
      <w:r w:rsidRPr="002A5C62">
        <w:t xml:space="preserve"> (KCP 4.4)</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236CE5DA" w14:textId="77777777" w:rsidR="00057306" w:rsidRPr="00265A63" w:rsidRDefault="00687DDF" w:rsidP="00687DDF">
      <w:pPr>
        <w:pStyle w:val="RepLabel"/>
      </w:pPr>
      <w:r w:rsidRPr="00265A63">
        <w:t>Table </w:t>
      </w:r>
      <w:r w:rsidR="00FE7A28" w:rsidRPr="00265A63">
        <w:fldChar w:fldCharType="begin"/>
      </w:r>
      <w:r w:rsidR="00FE7A28" w:rsidRPr="00265A63">
        <w:instrText xml:space="preserve"> STYLEREF 2 \s </w:instrText>
      </w:r>
      <w:r w:rsidR="00FE7A28" w:rsidRPr="00265A63">
        <w:fldChar w:fldCharType="separate"/>
      </w:r>
      <w:r w:rsidR="00DE1B03">
        <w:rPr>
          <w:noProof/>
        </w:rPr>
        <w:t>4.1</w:t>
      </w:r>
      <w:r w:rsidR="00FE7A28" w:rsidRPr="00265A63">
        <w:fldChar w:fldCharType="end"/>
      </w:r>
      <w:r w:rsidR="00FE7A28" w:rsidRPr="00265A63">
        <w:noBreakHyphen/>
      </w:r>
      <w:r w:rsidR="00FE7A28" w:rsidRPr="00265A63">
        <w:fldChar w:fldCharType="begin"/>
      </w:r>
      <w:r w:rsidR="00FE7A28" w:rsidRPr="00265A63">
        <w:instrText xml:space="preserve"> SEQ Table \* ARABIC \s 2 </w:instrText>
      </w:r>
      <w:r w:rsidR="00FE7A28" w:rsidRPr="00265A63">
        <w:fldChar w:fldCharType="separate"/>
      </w:r>
      <w:r w:rsidR="008C148D">
        <w:rPr>
          <w:noProof/>
        </w:rPr>
        <w:t>1</w:t>
      </w:r>
      <w:r w:rsidR="00FE7A28" w:rsidRPr="00265A63">
        <w:fldChar w:fldCharType="end"/>
      </w:r>
      <w:r w:rsidRPr="00265A63">
        <w:t>:</w:t>
      </w:r>
      <w:r w:rsidRPr="00265A63">
        <w:tab/>
        <w:t xml:space="preserve">Packaging information for </w:t>
      </w:r>
      <w:r w:rsidR="00020FA2" w:rsidRPr="00DE1B03">
        <w:t>0.</w:t>
      </w:r>
      <w:r w:rsidR="00DE1B03" w:rsidRPr="00DE1B03">
        <w:t>4</w:t>
      </w:r>
      <w:r w:rsidRPr="00DE1B03">
        <w:t xml:space="preserve"> </w:t>
      </w:r>
      <w:proofErr w:type="spellStart"/>
      <w:r w:rsidRPr="00DE1B03">
        <w:t>liter</w:t>
      </w:r>
      <w:proofErr w:type="spellEnd"/>
      <w:r w:rsidRPr="00DE1B03">
        <w:t xml:space="preserve"> </w:t>
      </w:r>
      <w:r w:rsidR="00DE1B03" w:rsidRPr="00DE1B03">
        <w:t>can</w:t>
      </w:r>
      <w:r w:rsidR="00896EB8">
        <w:t xml:space="preserve"> (350 g of product)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9"/>
      </w:tblGrid>
      <w:tr w:rsidR="00687DDF" w:rsidRPr="002A5C62" w14:paraId="6DA8C8F3" w14:textId="77777777" w:rsidTr="00AA27DB">
        <w:trPr>
          <w:tblHeader/>
        </w:trPr>
        <w:tc>
          <w:tcPr>
            <w:tcW w:w="1294" w:type="pct"/>
            <w:shd w:val="clear" w:color="auto" w:fill="auto"/>
          </w:tcPr>
          <w:p w14:paraId="23BA9106" w14:textId="77777777" w:rsidR="00687DDF" w:rsidRPr="002A5C62" w:rsidRDefault="00687DDF" w:rsidP="003D5B75">
            <w:pPr>
              <w:pStyle w:val="RepTableHeader"/>
              <w:spacing w:before="0" w:after="0"/>
              <w:jc w:val="center"/>
              <w:rPr>
                <w:lang w:val="en-GB"/>
              </w:rPr>
            </w:pPr>
            <w:r w:rsidRPr="002A5C62">
              <w:rPr>
                <w:lang w:val="en-GB"/>
              </w:rPr>
              <w:t>Type</w:t>
            </w:r>
          </w:p>
        </w:tc>
        <w:tc>
          <w:tcPr>
            <w:tcW w:w="3706" w:type="pct"/>
            <w:shd w:val="clear" w:color="auto" w:fill="auto"/>
          </w:tcPr>
          <w:p w14:paraId="475A48D4" w14:textId="77777777" w:rsidR="00687DDF" w:rsidRPr="002A5C62" w:rsidRDefault="00687DDF" w:rsidP="003D5B75">
            <w:pPr>
              <w:pStyle w:val="RepTableHeader"/>
              <w:spacing w:before="0" w:after="0"/>
              <w:jc w:val="center"/>
              <w:rPr>
                <w:lang w:val="en-GB"/>
              </w:rPr>
            </w:pPr>
            <w:r w:rsidRPr="002A5C62">
              <w:rPr>
                <w:lang w:val="en-GB"/>
              </w:rPr>
              <w:t>Description</w:t>
            </w:r>
          </w:p>
        </w:tc>
      </w:tr>
      <w:tr w:rsidR="00687DDF" w:rsidRPr="002A5C62" w14:paraId="5CB3BB5F" w14:textId="77777777" w:rsidTr="00AA27DB">
        <w:tc>
          <w:tcPr>
            <w:tcW w:w="1294" w:type="pct"/>
            <w:shd w:val="clear" w:color="auto" w:fill="auto"/>
          </w:tcPr>
          <w:p w14:paraId="7F320D9B" w14:textId="77777777" w:rsidR="00687DDF" w:rsidRPr="002A5C62" w:rsidRDefault="00AA27DB" w:rsidP="00687DDF">
            <w:pPr>
              <w:pStyle w:val="RepTable"/>
            </w:pPr>
            <w:r w:rsidRPr="002A5C62">
              <w:t>M</w:t>
            </w:r>
            <w:r w:rsidR="00687DDF" w:rsidRPr="002A5C62">
              <w:t>aterial:</w:t>
            </w:r>
          </w:p>
        </w:tc>
        <w:tc>
          <w:tcPr>
            <w:tcW w:w="3706" w:type="pct"/>
            <w:shd w:val="clear" w:color="auto" w:fill="auto"/>
          </w:tcPr>
          <w:p w14:paraId="3E40F2E9" w14:textId="77777777" w:rsidR="00687DDF" w:rsidRPr="00DE1B03" w:rsidRDefault="00DE1B03" w:rsidP="00687DDF">
            <w:pPr>
              <w:pStyle w:val="RepTable"/>
            </w:pPr>
            <w:r w:rsidRPr="00DE1B03">
              <w:t>PP</w:t>
            </w:r>
          </w:p>
        </w:tc>
      </w:tr>
      <w:tr w:rsidR="00687DDF" w:rsidRPr="002A5C62" w14:paraId="5D7A66F9" w14:textId="77777777" w:rsidTr="00AA27DB">
        <w:tc>
          <w:tcPr>
            <w:tcW w:w="1294" w:type="pct"/>
            <w:shd w:val="clear" w:color="auto" w:fill="auto"/>
          </w:tcPr>
          <w:p w14:paraId="76280679" w14:textId="77777777" w:rsidR="00687DDF" w:rsidRPr="002A5C62" w:rsidRDefault="00AA27DB" w:rsidP="00687DDF">
            <w:pPr>
              <w:pStyle w:val="RepTable"/>
            </w:pPr>
            <w:r w:rsidRPr="002A5C62">
              <w:t>S</w:t>
            </w:r>
            <w:r w:rsidR="00687DDF" w:rsidRPr="002A5C62">
              <w:t>hape/size:</w:t>
            </w:r>
          </w:p>
        </w:tc>
        <w:tc>
          <w:tcPr>
            <w:tcW w:w="3706" w:type="pct"/>
            <w:shd w:val="clear" w:color="auto" w:fill="auto"/>
          </w:tcPr>
          <w:p w14:paraId="788D3D6D" w14:textId="77777777" w:rsidR="00687DDF" w:rsidRPr="00DE1B03" w:rsidRDefault="00687DDF" w:rsidP="00687DDF">
            <w:pPr>
              <w:pStyle w:val="RepTable"/>
            </w:pPr>
            <w:r w:rsidRPr="00DE1B03">
              <w:t xml:space="preserve">cylindrical / </w:t>
            </w:r>
            <w:r w:rsidR="00DE1B03" w:rsidRPr="00DE1B03">
              <w:t>diameter at the base 78 mm, height without covering 79 mm</w:t>
            </w:r>
          </w:p>
        </w:tc>
      </w:tr>
      <w:tr w:rsidR="00687DDF" w:rsidRPr="002A5C62" w14:paraId="5113A704" w14:textId="77777777" w:rsidTr="00AA27DB">
        <w:tc>
          <w:tcPr>
            <w:tcW w:w="1294" w:type="pct"/>
            <w:shd w:val="clear" w:color="auto" w:fill="auto"/>
          </w:tcPr>
          <w:p w14:paraId="3BCD3958" w14:textId="77777777" w:rsidR="00687DDF" w:rsidRPr="002A5C62" w:rsidRDefault="00AA27DB" w:rsidP="00687DDF">
            <w:pPr>
              <w:pStyle w:val="RepTable"/>
            </w:pPr>
            <w:r w:rsidRPr="002A5C62">
              <w:t>O</w:t>
            </w:r>
            <w:r w:rsidR="00687DDF" w:rsidRPr="002A5C62">
              <w:t>pening:</w:t>
            </w:r>
          </w:p>
        </w:tc>
        <w:tc>
          <w:tcPr>
            <w:tcW w:w="3706" w:type="pct"/>
            <w:shd w:val="clear" w:color="auto" w:fill="auto"/>
          </w:tcPr>
          <w:p w14:paraId="4B1DCB78" w14:textId="77777777" w:rsidR="00687DDF" w:rsidRPr="00DE1B03" w:rsidRDefault="00DE1B03" w:rsidP="00687DDF">
            <w:pPr>
              <w:pStyle w:val="RepTable"/>
            </w:pPr>
            <w:r w:rsidRPr="00DE1B03">
              <w:t>87</w:t>
            </w:r>
            <w:r w:rsidR="00687DDF" w:rsidRPr="00DE1B03">
              <w:t xml:space="preserve"> mm inner diameter</w:t>
            </w:r>
          </w:p>
        </w:tc>
      </w:tr>
      <w:tr w:rsidR="00687DDF" w:rsidRPr="002A5C62" w14:paraId="74F08C20" w14:textId="77777777" w:rsidTr="00AA27DB">
        <w:tc>
          <w:tcPr>
            <w:tcW w:w="1294" w:type="pct"/>
            <w:shd w:val="clear" w:color="auto" w:fill="auto"/>
          </w:tcPr>
          <w:p w14:paraId="79FB17EC" w14:textId="77777777" w:rsidR="00687DDF" w:rsidRPr="002A5C62" w:rsidRDefault="00AA27DB" w:rsidP="00687DDF">
            <w:pPr>
              <w:pStyle w:val="RepTable"/>
            </w:pPr>
            <w:r w:rsidRPr="002A5C62">
              <w:t>C</w:t>
            </w:r>
            <w:r w:rsidR="00687DDF" w:rsidRPr="002A5C62">
              <w:t>losure:</w:t>
            </w:r>
          </w:p>
        </w:tc>
        <w:tc>
          <w:tcPr>
            <w:tcW w:w="3706" w:type="pct"/>
            <w:shd w:val="clear" w:color="auto" w:fill="auto"/>
          </w:tcPr>
          <w:p w14:paraId="30D19FE9" w14:textId="77777777" w:rsidR="00687DDF" w:rsidRPr="00DE1B03" w:rsidRDefault="00DE1B03" w:rsidP="00687DDF">
            <w:pPr>
              <w:pStyle w:val="RepTable"/>
            </w:pPr>
            <w:r w:rsidRPr="00DE1B03">
              <w:t>PP</w:t>
            </w:r>
            <w:r w:rsidR="00687DDF" w:rsidRPr="00DE1B03">
              <w:t xml:space="preserve"> cap</w:t>
            </w:r>
          </w:p>
        </w:tc>
      </w:tr>
      <w:tr w:rsidR="00687DDF" w:rsidRPr="002A5C62" w14:paraId="50682D98" w14:textId="77777777" w:rsidTr="00AA27DB">
        <w:tc>
          <w:tcPr>
            <w:tcW w:w="1294" w:type="pct"/>
            <w:shd w:val="clear" w:color="auto" w:fill="auto"/>
          </w:tcPr>
          <w:p w14:paraId="4B3CA9B3" w14:textId="77777777" w:rsidR="00687DDF" w:rsidRPr="002A5C62" w:rsidRDefault="00AA27DB" w:rsidP="00687DDF">
            <w:pPr>
              <w:pStyle w:val="RepTable"/>
            </w:pPr>
            <w:r w:rsidRPr="002A5C62">
              <w:t>S</w:t>
            </w:r>
            <w:r w:rsidR="00687DDF" w:rsidRPr="002A5C62">
              <w:t>eal:</w:t>
            </w:r>
          </w:p>
        </w:tc>
        <w:tc>
          <w:tcPr>
            <w:tcW w:w="3706" w:type="pct"/>
            <w:shd w:val="clear" w:color="auto" w:fill="auto"/>
          </w:tcPr>
          <w:p w14:paraId="71471E74" w14:textId="77777777" w:rsidR="00687DDF" w:rsidRPr="00DE1B03" w:rsidRDefault="00DE1B03" w:rsidP="00687DDF">
            <w:pPr>
              <w:pStyle w:val="RepTable"/>
            </w:pPr>
            <w:r w:rsidRPr="00DE1B03">
              <w:t>none</w:t>
            </w:r>
          </w:p>
        </w:tc>
      </w:tr>
      <w:tr w:rsidR="00687DDF" w:rsidRPr="002A5C62" w14:paraId="646460B6" w14:textId="77777777" w:rsidTr="00AA27DB">
        <w:tc>
          <w:tcPr>
            <w:tcW w:w="1294" w:type="pct"/>
            <w:shd w:val="clear" w:color="auto" w:fill="auto"/>
          </w:tcPr>
          <w:p w14:paraId="47A9F7F6" w14:textId="77777777" w:rsidR="00687DDF" w:rsidRPr="002A5C62" w:rsidRDefault="00AA27DB" w:rsidP="00687DDF">
            <w:pPr>
              <w:pStyle w:val="RepTable"/>
            </w:pPr>
            <w:r w:rsidRPr="002A5C62">
              <w:t>M</w:t>
            </w:r>
            <w:r w:rsidR="00687DDF" w:rsidRPr="002A5C62">
              <w:t>anner of construction</w:t>
            </w:r>
          </w:p>
        </w:tc>
        <w:tc>
          <w:tcPr>
            <w:tcW w:w="3706" w:type="pct"/>
            <w:shd w:val="clear" w:color="auto" w:fill="auto"/>
          </w:tcPr>
          <w:p w14:paraId="5E9A66BE" w14:textId="77777777" w:rsidR="00687DDF" w:rsidRPr="00DE1B03" w:rsidRDefault="00687DDF" w:rsidP="00687DDF">
            <w:pPr>
              <w:pStyle w:val="RepTable"/>
            </w:pPr>
            <w:r w:rsidRPr="00DE1B03">
              <w:t>extruded</w:t>
            </w:r>
          </w:p>
        </w:tc>
      </w:tr>
      <w:tr w:rsidR="00687DDF" w:rsidRPr="002A5C62" w14:paraId="635E2796" w14:textId="77777777" w:rsidTr="00AA27DB">
        <w:tc>
          <w:tcPr>
            <w:tcW w:w="1294" w:type="pct"/>
            <w:shd w:val="clear" w:color="auto" w:fill="auto"/>
          </w:tcPr>
          <w:p w14:paraId="79DF1036" w14:textId="77777777" w:rsidR="00687DDF" w:rsidRPr="002A5C62" w:rsidRDefault="00687DDF" w:rsidP="00687DDF">
            <w:pPr>
              <w:pStyle w:val="RepTable"/>
            </w:pPr>
            <w:r w:rsidRPr="002A5C62">
              <w:t>UN/ADR</w:t>
            </w:r>
          </w:p>
        </w:tc>
        <w:tc>
          <w:tcPr>
            <w:tcW w:w="3706" w:type="pct"/>
            <w:shd w:val="clear" w:color="auto" w:fill="auto"/>
          </w:tcPr>
          <w:p w14:paraId="7D7DEF9C" w14:textId="77777777" w:rsidR="00687DDF" w:rsidRPr="00DE1B03" w:rsidRDefault="00DE1B03" w:rsidP="00DE1B03">
            <w:pPr>
              <w:pStyle w:val="RepTable"/>
            </w:pPr>
            <w:r w:rsidRPr="00DE1B03">
              <w:t>N/A</w:t>
            </w:r>
          </w:p>
        </w:tc>
      </w:tr>
    </w:tbl>
    <w:p w14:paraId="2E217F55" w14:textId="77777777" w:rsidR="00687DDF" w:rsidRPr="002A5C62" w:rsidRDefault="00687DDF" w:rsidP="005C6EFD">
      <w:pPr>
        <w:pStyle w:val="RepStandard"/>
      </w:pPr>
    </w:p>
    <w:p w14:paraId="561EB18D" w14:textId="77777777" w:rsidR="00057306" w:rsidRPr="002A5C62" w:rsidRDefault="00057306" w:rsidP="005C6EFD">
      <w:pPr>
        <w:pStyle w:val="RepStandard"/>
      </w:pPr>
    </w:p>
    <w:p w14:paraId="728E479C" w14:textId="77777777" w:rsidR="00057306" w:rsidRPr="002A5C62" w:rsidRDefault="00057306" w:rsidP="005C6EFD">
      <w:pPr>
        <w:pStyle w:val="RepStandard"/>
      </w:pPr>
    </w:p>
    <w:p w14:paraId="575E2042" w14:textId="77777777" w:rsidR="00057306" w:rsidRPr="002A5C62" w:rsidRDefault="00057306" w:rsidP="005C6EFD">
      <w:pPr>
        <w:pStyle w:val="RepAppendix1"/>
        <w:sectPr w:rsidR="00057306" w:rsidRPr="002A5C62" w:rsidSect="00882C1C">
          <w:headerReference w:type="even" r:id="rId14"/>
          <w:headerReference w:type="first" r:id="rId15"/>
          <w:pgSz w:w="11909" w:h="16834" w:code="9"/>
          <w:pgMar w:top="1417" w:right="1134" w:bottom="1134" w:left="1417" w:header="709" w:footer="142" w:gutter="0"/>
          <w:pgNumType w:chapSep="period"/>
          <w:cols w:space="720"/>
          <w:noEndnote/>
          <w:docGrid w:linePitch="299"/>
        </w:sectPr>
      </w:pPr>
      <w:bookmarkStart w:id="302" w:name="_Toc232581567"/>
      <w:bookmarkStart w:id="303" w:name="_Toc240539954"/>
      <w:bookmarkStart w:id="304" w:name="_Toc329611021"/>
      <w:bookmarkStart w:id="305" w:name="_Toc387748471"/>
      <w:bookmarkStart w:id="306" w:name="_Toc208799234"/>
      <w:bookmarkEnd w:id="4"/>
      <w:bookmarkEnd w:id="5"/>
    </w:p>
    <w:p w14:paraId="51087617" w14:textId="77777777" w:rsidR="002600AC" w:rsidRPr="00F8680D" w:rsidRDefault="002600AC" w:rsidP="002600AC">
      <w:pPr>
        <w:pStyle w:val="RepAppendix1"/>
      </w:pPr>
      <w:bookmarkStart w:id="307" w:name="_Toc414438824"/>
      <w:bookmarkStart w:id="308" w:name="_Toc414440518"/>
      <w:bookmarkStart w:id="309" w:name="_Toc171583142"/>
      <w:bookmarkEnd w:id="302"/>
      <w:bookmarkEnd w:id="303"/>
      <w:bookmarkEnd w:id="304"/>
      <w:bookmarkEnd w:id="305"/>
      <w:r w:rsidRPr="00F8680D">
        <w:lastRenderedPageBreak/>
        <w:t>List</w:t>
      </w:r>
      <w:r>
        <w:t>s</w:t>
      </w:r>
      <w:r w:rsidRPr="00F8680D">
        <w:t xml:space="preserve"> of </w:t>
      </w:r>
      <w:r>
        <w:t>data</w:t>
      </w:r>
      <w:r w:rsidRPr="00F8680D">
        <w:t xml:space="preserve"> considered in support of the evaluation</w:t>
      </w:r>
      <w:bookmarkEnd w:id="307"/>
      <w:bookmarkEnd w:id="308"/>
      <w:bookmarkEnd w:id="309"/>
    </w:p>
    <w:p w14:paraId="4CA742B2" w14:textId="77777777" w:rsidR="002600AC" w:rsidRPr="004E41E6" w:rsidRDefault="002600AC" w:rsidP="002600AC">
      <w:pPr>
        <w:pStyle w:val="RepEditorNotesMS"/>
      </w:pPr>
      <w:r w:rsidRPr="004E41E6">
        <w:rPr>
          <w:rStyle w:val="RepEditorNote"/>
          <w:color w:val="auto"/>
        </w:rPr>
        <w:t>Tables considered not relevant can be deleted as appropriate.</w:t>
      </w:r>
    </w:p>
    <w:p w14:paraId="47B6878C" w14:textId="77777777" w:rsidR="002600AC" w:rsidRPr="004E41E6" w:rsidRDefault="002600AC" w:rsidP="002600AC">
      <w:pPr>
        <w:pStyle w:val="RepEditorNotesMS"/>
      </w:pPr>
      <w:r w:rsidRPr="004E41E6">
        <w:t>MS to blacken authors of vertebrate studies in the version made available to third parties/public.</w:t>
      </w:r>
    </w:p>
    <w:p w14:paraId="407ADA61" w14:textId="77777777" w:rsidR="002600AC" w:rsidRPr="004E41E6" w:rsidRDefault="002600AC" w:rsidP="002600AC">
      <w:pPr>
        <w:pStyle w:val="RepNewPart"/>
      </w:pPr>
      <w:r w:rsidRPr="004E41E6">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3"/>
        <w:gridCol w:w="8588"/>
        <w:gridCol w:w="1039"/>
        <w:gridCol w:w="1281"/>
      </w:tblGrid>
      <w:tr w:rsidR="002600AC" w:rsidRPr="004E41E6" w14:paraId="50BB51D0" w14:textId="77777777" w:rsidTr="001D3773">
        <w:trPr>
          <w:tblHeader/>
        </w:trPr>
        <w:tc>
          <w:tcPr>
            <w:tcW w:w="348" w:type="pct"/>
            <w:shd w:val="clear" w:color="auto" w:fill="auto"/>
            <w:vAlign w:val="center"/>
          </w:tcPr>
          <w:p w14:paraId="441890E2" w14:textId="77777777" w:rsidR="002600AC" w:rsidRPr="004E41E6" w:rsidRDefault="002600AC" w:rsidP="000857D2">
            <w:pPr>
              <w:pStyle w:val="RepTableHeader"/>
              <w:spacing w:before="0" w:after="0"/>
              <w:jc w:val="center"/>
            </w:pPr>
            <w:r w:rsidRPr="004E41E6">
              <w:t>Data point</w:t>
            </w:r>
          </w:p>
        </w:tc>
        <w:tc>
          <w:tcPr>
            <w:tcW w:w="636" w:type="pct"/>
            <w:shd w:val="clear" w:color="auto" w:fill="auto"/>
            <w:vAlign w:val="center"/>
          </w:tcPr>
          <w:p w14:paraId="7D7AF92D" w14:textId="77777777" w:rsidR="002600AC" w:rsidRPr="004E41E6" w:rsidRDefault="002600AC" w:rsidP="000857D2">
            <w:pPr>
              <w:pStyle w:val="RepTableHeader"/>
              <w:spacing w:before="0" w:after="0"/>
              <w:jc w:val="center"/>
            </w:pPr>
            <w:r w:rsidRPr="004E41E6">
              <w:t>Author(s)</w:t>
            </w:r>
          </w:p>
        </w:tc>
        <w:tc>
          <w:tcPr>
            <w:tcW w:w="269" w:type="pct"/>
            <w:shd w:val="clear" w:color="auto" w:fill="auto"/>
            <w:vAlign w:val="center"/>
          </w:tcPr>
          <w:p w14:paraId="71B633B2" w14:textId="77777777" w:rsidR="002600AC" w:rsidRPr="004E41E6" w:rsidRDefault="002600AC" w:rsidP="000857D2">
            <w:pPr>
              <w:pStyle w:val="RepTableHeader"/>
              <w:spacing w:before="0" w:after="0"/>
              <w:jc w:val="center"/>
            </w:pPr>
            <w:r w:rsidRPr="004E41E6">
              <w:t>Year</w:t>
            </w:r>
          </w:p>
        </w:tc>
        <w:tc>
          <w:tcPr>
            <w:tcW w:w="2950" w:type="pct"/>
            <w:shd w:val="clear" w:color="auto" w:fill="auto"/>
            <w:vAlign w:val="center"/>
          </w:tcPr>
          <w:p w14:paraId="75EA39B5" w14:textId="77777777" w:rsidR="002600AC" w:rsidRPr="004E41E6" w:rsidRDefault="002600AC" w:rsidP="000857D2">
            <w:pPr>
              <w:pStyle w:val="RepTableHeader"/>
              <w:spacing w:before="0" w:after="0"/>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57" w:type="pct"/>
            <w:shd w:val="clear" w:color="auto" w:fill="auto"/>
            <w:vAlign w:val="center"/>
          </w:tcPr>
          <w:p w14:paraId="35B4D34F" w14:textId="77777777" w:rsidR="002600AC" w:rsidRPr="004E41E6" w:rsidRDefault="002600AC" w:rsidP="000857D2">
            <w:pPr>
              <w:pStyle w:val="RepTableHeader"/>
              <w:spacing w:before="0" w:after="0"/>
              <w:jc w:val="center"/>
            </w:pPr>
            <w:r w:rsidRPr="004E41E6">
              <w:t>Vertebrate study</w:t>
            </w:r>
          </w:p>
          <w:p w14:paraId="751B4F98" w14:textId="77777777" w:rsidR="002600AC" w:rsidRPr="004E41E6" w:rsidRDefault="002600AC" w:rsidP="000857D2">
            <w:pPr>
              <w:pStyle w:val="RepTableHeader"/>
              <w:spacing w:before="0" w:after="0"/>
              <w:jc w:val="center"/>
            </w:pPr>
            <w:r w:rsidRPr="004E41E6">
              <w:t>Y/N</w:t>
            </w:r>
          </w:p>
        </w:tc>
        <w:tc>
          <w:tcPr>
            <w:tcW w:w="440" w:type="pct"/>
            <w:shd w:val="clear" w:color="auto" w:fill="auto"/>
            <w:vAlign w:val="center"/>
          </w:tcPr>
          <w:p w14:paraId="33C96884" w14:textId="77777777" w:rsidR="002600AC" w:rsidRPr="004E41E6" w:rsidRDefault="002600AC" w:rsidP="000857D2">
            <w:pPr>
              <w:pStyle w:val="RepTableHeader"/>
              <w:spacing w:before="0" w:after="0"/>
              <w:jc w:val="center"/>
            </w:pPr>
            <w:r w:rsidRPr="004E41E6">
              <w:t>Owner</w:t>
            </w:r>
          </w:p>
        </w:tc>
      </w:tr>
      <w:tr w:rsidR="002600AC" w:rsidRPr="004E41E6" w14:paraId="736F5EC7" w14:textId="77777777" w:rsidTr="00DF437D">
        <w:tc>
          <w:tcPr>
            <w:tcW w:w="348" w:type="pct"/>
            <w:shd w:val="clear" w:color="auto" w:fill="auto"/>
          </w:tcPr>
          <w:p w14:paraId="3D3E8BCD" w14:textId="77777777" w:rsidR="002600AC" w:rsidRDefault="002600AC" w:rsidP="000857D2">
            <w:pPr>
              <w:pStyle w:val="RepTable"/>
            </w:pPr>
            <w:r w:rsidRPr="000F6258">
              <w:t xml:space="preserve">KCP </w:t>
            </w:r>
            <w:r w:rsidR="000F6258" w:rsidRPr="000F6258">
              <w:t>2.1</w:t>
            </w:r>
          </w:p>
          <w:p w14:paraId="23861F40" w14:textId="77777777" w:rsidR="00DF437D" w:rsidRDefault="00DF437D" w:rsidP="000857D2">
            <w:pPr>
              <w:pStyle w:val="RepTable"/>
            </w:pPr>
            <w:r>
              <w:t>KCP 2.4.2</w:t>
            </w:r>
          </w:p>
          <w:p w14:paraId="6B69A3AD" w14:textId="77777777" w:rsidR="00DF437D" w:rsidRPr="000F6258" w:rsidRDefault="00DF437D" w:rsidP="000857D2">
            <w:pPr>
              <w:pStyle w:val="RepTable"/>
            </w:pPr>
            <w:r>
              <w:t>KCP 2.7.1</w:t>
            </w:r>
          </w:p>
        </w:tc>
        <w:tc>
          <w:tcPr>
            <w:tcW w:w="636" w:type="pct"/>
            <w:shd w:val="clear" w:color="auto" w:fill="auto"/>
          </w:tcPr>
          <w:p w14:paraId="4EB92459" w14:textId="77777777" w:rsidR="000F6258" w:rsidRPr="000F6258" w:rsidRDefault="000F6258" w:rsidP="000857D2">
            <w:pPr>
              <w:pStyle w:val="RepTable"/>
              <w:rPr>
                <w:lang w:val="pl-PL"/>
              </w:rPr>
            </w:pPr>
            <w:r w:rsidRPr="000F6258">
              <w:rPr>
                <w:lang w:val="pl-PL"/>
              </w:rPr>
              <w:t>K. Bajdor</w:t>
            </w:r>
          </w:p>
          <w:p w14:paraId="2FB457F4" w14:textId="77777777" w:rsidR="000F6258" w:rsidRPr="000F6258" w:rsidRDefault="000F6258" w:rsidP="000857D2">
            <w:pPr>
              <w:pStyle w:val="RepTable"/>
              <w:rPr>
                <w:lang w:val="pl-PL"/>
              </w:rPr>
            </w:pPr>
            <w:r w:rsidRPr="000F6258">
              <w:rPr>
                <w:lang w:val="pl-PL"/>
              </w:rPr>
              <w:t>J. Kupiec</w:t>
            </w:r>
          </w:p>
          <w:p w14:paraId="349EFB84" w14:textId="77777777" w:rsidR="000F6258" w:rsidRPr="000F6258" w:rsidRDefault="000F6258" w:rsidP="000857D2">
            <w:pPr>
              <w:pStyle w:val="RepTable"/>
              <w:rPr>
                <w:lang w:val="pl-PL"/>
              </w:rPr>
            </w:pPr>
            <w:r w:rsidRPr="000F6258">
              <w:rPr>
                <w:lang w:val="pl-PL"/>
              </w:rPr>
              <w:t>A. Gralak</w:t>
            </w:r>
          </w:p>
          <w:p w14:paraId="5223C28E" w14:textId="77777777" w:rsidR="002600AC" w:rsidRPr="000F6258" w:rsidRDefault="000F6258" w:rsidP="000857D2">
            <w:pPr>
              <w:pStyle w:val="RepTable"/>
            </w:pPr>
            <w:r w:rsidRPr="000F6258">
              <w:t>S. Kowalska</w:t>
            </w:r>
          </w:p>
        </w:tc>
        <w:tc>
          <w:tcPr>
            <w:tcW w:w="269" w:type="pct"/>
            <w:shd w:val="clear" w:color="auto" w:fill="auto"/>
          </w:tcPr>
          <w:p w14:paraId="40EBA5FD" w14:textId="77777777" w:rsidR="002600AC" w:rsidRPr="000F6258" w:rsidRDefault="000F6258" w:rsidP="000857D2">
            <w:pPr>
              <w:pStyle w:val="RepTable"/>
              <w:jc w:val="center"/>
            </w:pPr>
            <w:r w:rsidRPr="000F6258">
              <w:t>2022</w:t>
            </w:r>
          </w:p>
        </w:tc>
        <w:tc>
          <w:tcPr>
            <w:tcW w:w="2950" w:type="pct"/>
            <w:shd w:val="clear" w:color="auto" w:fill="auto"/>
          </w:tcPr>
          <w:p w14:paraId="2B4BC409" w14:textId="77777777" w:rsidR="004A3C4F" w:rsidRPr="004A3C4F" w:rsidRDefault="004A3C4F" w:rsidP="000857D2">
            <w:pPr>
              <w:pStyle w:val="RepTable"/>
              <w:rPr>
                <w:lang w:val="en-US"/>
              </w:rPr>
            </w:pPr>
            <w:r w:rsidRPr="004A3C4F">
              <w:rPr>
                <w:lang w:val="en-US"/>
              </w:rPr>
              <w:t>REPORT</w:t>
            </w:r>
          </w:p>
          <w:p w14:paraId="14AC610B" w14:textId="77777777" w:rsidR="004A3C4F" w:rsidRPr="004A3C4F" w:rsidRDefault="004A3C4F" w:rsidP="000857D2">
            <w:pPr>
              <w:pStyle w:val="RepTable"/>
              <w:rPr>
                <w:lang w:val="en-US"/>
              </w:rPr>
            </w:pPr>
            <w:r w:rsidRPr="004A3C4F">
              <w:rPr>
                <w:lang w:val="en-US"/>
              </w:rPr>
              <w:t>FRE 01/08/2020 – 1,8 %</w:t>
            </w:r>
          </w:p>
          <w:p w14:paraId="34139952" w14:textId="77777777" w:rsidR="004A3C4F" w:rsidRPr="004A3C4F" w:rsidRDefault="004A3C4F" w:rsidP="000857D2">
            <w:pPr>
              <w:pStyle w:val="RepTable"/>
              <w:rPr>
                <w:lang w:val="en-US"/>
              </w:rPr>
            </w:pPr>
            <w:r w:rsidRPr="004A3C4F">
              <w:rPr>
                <w:lang w:val="en-US"/>
              </w:rPr>
              <w:t xml:space="preserve">Part I: Determination of physicochemical properties of the initial preparation and after accelerated storage </w:t>
            </w:r>
          </w:p>
          <w:p w14:paraId="6EEDACB6" w14:textId="77777777" w:rsidR="004A3C4F" w:rsidRPr="004A3C4F" w:rsidRDefault="004A3C4F" w:rsidP="000857D2">
            <w:pPr>
              <w:pStyle w:val="RepTable"/>
              <w:rPr>
                <w:lang w:val="pl-PL"/>
              </w:rPr>
            </w:pPr>
            <w:r w:rsidRPr="004A3C4F">
              <w:rPr>
                <w:lang w:val="pl-PL"/>
              </w:rPr>
              <w:t xml:space="preserve">Study code: BF-04/22 </w:t>
            </w:r>
          </w:p>
          <w:p w14:paraId="2F07BEB9" w14:textId="77777777" w:rsidR="004A3C4F" w:rsidRPr="004A3C4F" w:rsidRDefault="004A3C4F" w:rsidP="000857D2">
            <w:pPr>
              <w:pStyle w:val="RepTable"/>
              <w:rPr>
                <w:lang w:val="pl-PL"/>
              </w:rPr>
            </w:pPr>
            <w:r w:rsidRPr="004A3C4F">
              <w:rPr>
                <w:lang w:val="pl-PL"/>
              </w:rPr>
              <w:t>Source: Sieć Badawcza Łukasiewicz – Instytut Przemysłu Organicznego</w:t>
            </w:r>
          </w:p>
          <w:p w14:paraId="572C9BBE" w14:textId="77777777" w:rsidR="004A3C4F" w:rsidRPr="004A3C4F" w:rsidRDefault="004A3C4F" w:rsidP="000857D2">
            <w:pPr>
              <w:pStyle w:val="RepTable"/>
              <w:rPr>
                <w:lang w:val="pl-PL"/>
              </w:rPr>
            </w:pPr>
            <w:r w:rsidRPr="004A3C4F">
              <w:rPr>
                <w:lang w:val="pl-PL"/>
              </w:rPr>
              <w:t>GLP: Yes</w:t>
            </w:r>
          </w:p>
          <w:p w14:paraId="655FAE60" w14:textId="77777777" w:rsidR="002600AC" w:rsidRPr="000F6258" w:rsidRDefault="004A3C4F" w:rsidP="000857D2">
            <w:pPr>
              <w:pStyle w:val="RepTable"/>
            </w:pPr>
            <w:r w:rsidRPr="004A3C4F">
              <w:rPr>
                <w:lang w:val="pl-PL"/>
              </w:rPr>
              <w:t>Unpublished</w:t>
            </w:r>
          </w:p>
        </w:tc>
        <w:tc>
          <w:tcPr>
            <w:tcW w:w="357" w:type="pct"/>
            <w:shd w:val="clear" w:color="auto" w:fill="auto"/>
          </w:tcPr>
          <w:p w14:paraId="22B1775D" w14:textId="77777777" w:rsidR="002600AC" w:rsidRPr="000F6258" w:rsidRDefault="002600AC" w:rsidP="000857D2">
            <w:pPr>
              <w:pStyle w:val="RepTable"/>
              <w:jc w:val="center"/>
            </w:pPr>
            <w:r w:rsidRPr="000F6258">
              <w:t>N</w:t>
            </w:r>
          </w:p>
        </w:tc>
        <w:tc>
          <w:tcPr>
            <w:tcW w:w="440" w:type="pct"/>
            <w:shd w:val="clear" w:color="auto" w:fill="auto"/>
          </w:tcPr>
          <w:p w14:paraId="0D3CE023" w14:textId="7074E36C" w:rsidR="002600AC" w:rsidRPr="000F6258" w:rsidRDefault="00D4619E" w:rsidP="000857D2">
            <w:pPr>
              <w:pStyle w:val="RepTable"/>
              <w:jc w:val="center"/>
            </w:pPr>
            <w:r>
              <w:t>XXXX</w:t>
            </w:r>
          </w:p>
        </w:tc>
      </w:tr>
      <w:tr w:rsidR="00D4619E" w:rsidRPr="001B43D5" w14:paraId="082F5293" w14:textId="77777777" w:rsidTr="00DF437D">
        <w:tc>
          <w:tcPr>
            <w:tcW w:w="348" w:type="pct"/>
            <w:shd w:val="clear" w:color="auto" w:fill="auto"/>
          </w:tcPr>
          <w:p w14:paraId="1293DDC0" w14:textId="77777777" w:rsidR="00D4619E" w:rsidRPr="000F6258" w:rsidRDefault="00D4619E" w:rsidP="00D4619E">
            <w:pPr>
              <w:pStyle w:val="RepTable"/>
            </w:pPr>
            <w:r>
              <w:t>KCP 2.7.5</w:t>
            </w:r>
          </w:p>
        </w:tc>
        <w:tc>
          <w:tcPr>
            <w:tcW w:w="636" w:type="pct"/>
            <w:shd w:val="clear" w:color="auto" w:fill="auto"/>
          </w:tcPr>
          <w:p w14:paraId="4DAEC021" w14:textId="77777777" w:rsidR="00D4619E" w:rsidRPr="000F6258" w:rsidRDefault="00D4619E" w:rsidP="00D4619E">
            <w:pPr>
              <w:pStyle w:val="RepTable"/>
              <w:rPr>
                <w:lang w:val="pl-PL"/>
              </w:rPr>
            </w:pPr>
            <w:r w:rsidRPr="000F6258">
              <w:rPr>
                <w:lang w:val="pl-PL"/>
              </w:rPr>
              <w:t>K. Bajdor</w:t>
            </w:r>
          </w:p>
          <w:p w14:paraId="440D805D" w14:textId="77777777" w:rsidR="00D4619E" w:rsidRPr="000F6258" w:rsidRDefault="00D4619E" w:rsidP="00D4619E">
            <w:pPr>
              <w:pStyle w:val="RepTable"/>
              <w:rPr>
                <w:lang w:val="pl-PL"/>
              </w:rPr>
            </w:pPr>
            <w:r w:rsidRPr="000F6258">
              <w:rPr>
                <w:lang w:val="pl-PL"/>
              </w:rPr>
              <w:t>J. Kupiec</w:t>
            </w:r>
          </w:p>
          <w:p w14:paraId="55024979" w14:textId="77777777" w:rsidR="00D4619E" w:rsidRPr="000F6258" w:rsidRDefault="00D4619E" w:rsidP="00D4619E">
            <w:pPr>
              <w:pStyle w:val="RepTable"/>
              <w:rPr>
                <w:lang w:val="pl-PL"/>
              </w:rPr>
            </w:pPr>
            <w:r w:rsidRPr="000F6258">
              <w:rPr>
                <w:lang w:val="pl-PL"/>
              </w:rPr>
              <w:t>A. Gralak</w:t>
            </w:r>
          </w:p>
          <w:p w14:paraId="53C9910E" w14:textId="77777777" w:rsidR="00D4619E" w:rsidRPr="000F6258" w:rsidRDefault="00D4619E" w:rsidP="00D4619E">
            <w:pPr>
              <w:pStyle w:val="RepTable"/>
            </w:pPr>
            <w:r w:rsidRPr="000F6258">
              <w:t>S. Kowalska</w:t>
            </w:r>
          </w:p>
        </w:tc>
        <w:tc>
          <w:tcPr>
            <w:tcW w:w="269" w:type="pct"/>
            <w:shd w:val="clear" w:color="auto" w:fill="auto"/>
          </w:tcPr>
          <w:p w14:paraId="76CEA7B7" w14:textId="77777777" w:rsidR="00D4619E" w:rsidRPr="000F6258" w:rsidRDefault="00D4619E" w:rsidP="00D4619E">
            <w:pPr>
              <w:pStyle w:val="RepTable"/>
              <w:jc w:val="center"/>
            </w:pPr>
            <w:r w:rsidRPr="000F6258">
              <w:t>202</w:t>
            </w:r>
            <w:r>
              <w:t>3</w:t>
            </w:r>
          </w:p>
        </w:tc>
        <w:tc>
          <w:tcPr>
            <w:tcW w:w="2950" w:type="pct"/>
            <w:shd w:val="clear" w:color="auto" w:fill="auto"/>
          </w:tcPr>
          <w:p w14:paraId="71050B51" w14:textId="77777777" w:rsidR="00D4619E" w:rsidRPr="004A3C4F" w:rsidRDefault="00D4619E" w:rsidP="00D4619E">
            <w:pPr>
              <w:pStyle w:val="RepTable"/>
              <w:rPr>
                <w:lang w:val="en-US"/>
              </w:rPr>
            </w:pPr>
            <w:r w:rsidRPr="004A3C4F">
              <w:rPr>
                <w:lang w:val="en-US"/>
              </w:rPr>
              <w:t>REPORT</w:t>
            </w:r>
          </w:p>
          <w:p w14:paraId="69901BBC" w14:textId="77777777" w:rsidR="00D4619E" w:rsidRPr="004A3C4F" w:rsidRDefault="00D4619E" w:rsidP="00D4619E">
            <w:pPr>
              <w:pStyle w:val="RepTable"/>
              <w:rPr>
                <w:lang w:val="en-US"/>
              </w:rPr>
            </w:pPr>
            <w:r w:rsidRPr="004A3C4F">
              <w:rPr>
                <w:lang w:val="en-US"/>
              </w:rPr>
              <w:t>FRE 01/08/2020 – 1,8 %</w:t>
            </w:r>
          </w:p>
          <w:p w14:paraId="5884D822" w14:textId="77777777" w:rsidR="00D4619E" w:rsidRPr="004A3C4F" w:rsidRDefault="00D4619E" w:rsidP="00D4619E">
            <w:pPr>
              <w:pStyle w:val="RepTable"/>
              <w:rPr>
                <w:lang w:val="en-US"/>
              </w:rPr>
            </w:pPr>
            <w:r w:rsidRPr="004A3C4F">
              <w:rPr>
                <w:lang w:val="en-US"/>
              </w:rPr>
              <w:t>Part I</w:t>
            </w:r>
            <w:r>
              <w:rPr>
                <w:lang w:val="en-US"/>
              </w:rPr>
              <w:t>I</w:t>
            </w:r>
            <w:r w:rsidRPr="004A3C4F">
              <w:rPr>
                <w:lang w:val="en-US"/>
              </w:rPr>
              <w:t xml:space="preserve">: Determination of physicochemical properties of the </w:t>
            </w:r>
            <w:r>
              <w:rPr>
                <w:lang w:val="en-US"/>
              </w:rPr>
              <w:t>preparation after one year of storage</w:t>
            </w:r>
            <w:r w:rsidRPr="004A3C4F">
              <w:rPr>
                <w:lang w:val="en-US"/>
              </w:rPr>
              <w:t xml:space="preserve"> </w:t>
            </w:r>
          </w:p>
          <w:p w14:paraId="7B646C36" w14:textId="77777777" w:rsidR="00D4619E" w:rsidRPr="004A3C4F" w:rsidRDefault="00D4619E" w:rsidP="00D4619E">
            <w:pPr>
              <w:pStyle w:val="RepTable"/>
              <w:rPr>
                <w:lang w:val="pl-PL"/>
              </w:rPr>
            </w:pPr>
            <w:r w:rsidRPr="004A3C4F">
              <w:rPr>
                <w:lang w:val="pl-PL"/>
              </w:rPr>
              <w:t xml:space="preserve">Study code: BF-04/22 </w:t>
            </w:r>
          </w:p>
          <w:p w14:paraId="569847FB" w14:textId="77777777" w:rsidR="00D4619E" w:rsidRPr="004A3C4F" w:rsidRDefault="00D4619E" w:rsidP="00D4619E">
            <w:pPr>
              <w:pStyle w:val="RepTable"/>
              <w:rPr>
                <w:lang w:val="pl-PL"/>
              </w:rPr>
            </w:pPr>
            <w:r w:rsidRPr="004A3C4F">
              <w:rPr>
                <w:lang w:val="pl-PL"/>
              </w:rPr>
              <w:t>Source: Sieć Badawcza Łukasiewicz – Instytut Przemysłu Organicznego</w:t>
            </w:r>
          </w:p>
          <w:p w14:paraId="2B0E4579" w14:textId="77777777" w:rsidR="00D4619E" w:rsidRPr="004A3C4F" w:rsidRDefault="00D4619E" w:rsidP="00D4619E">
            <w:pPr>
              <w:pStyle w:val="RepTable"/>
              <w:rPr>
                <w:lang w:val="pl-PL"/>
              </w:rPr>
            </w:pPr>
            <w:r w:rsidRPr="004A3C4F">
              <w:rPr>
                <w:lang w:val="pl-PL"/>
              </w:rPr>
              <w:t>GLP: Yes</w:t>
            </w:r>
          </w:p>
          <w:p w14:paraId="5D8BEBE7" w14:textId="77777777" w:rsidR="00D4619E" w:rsidRPr="000F6258" w:rsidRDefault="00D4619E" w:rsidP="00D4619E">
            <w:pPr>
              <w:pStyle w:val="RepTable"/>
            </w:pPr>
            <w:r w:rsidRPr="004A3C4F">
              <w:rPr>
                <w:lang w:val="pl-PL"/>
              </w:rPr>
              <w:t>Unpublished</w:t>
            </w:r>
          </w:p>
        </w:tc>
        <w:tc>
          <w:tcPr>
            <w:tcW w:w="357" w:type="pct"/>
            <w:shd w:val="clear" w:color="auto" w:fill="auto"/>
          </w:tcPr>
          <w:p w14:paraId="5BE5D88E" w14:textId="77777777" w:rsidR="00D4619E" w:rsidRPr="000F6258" w:rsidRDefault="00D4619E" w:rsidP="00D4619E">
            <w:pPr>
              <w:pStyle w:val="RepTable"/>
              <w:jc w:val="center"/>
            </w:pPr>
            <w:r w:rsidRPr="000F6258">
              <w:t>N</w:t>
            </w:r>
          </w:p>
        </w:tc>
        <w:tc>
          <w:tcPr>
            <w:tcW w:w="440" w:type="pct"/>
            <w:shd w:val="clear" w:color="auto" w:fill="auto"/>
          </w:tcPr>
          <w:p w14:paraId="1BB19F0C" w14:textId="48E958E0" w:rsidR="00D4619E" w:rsidRPr="000F6258" w:rsidRDefault="00D4619E" w:rsidP="00D4619E">
            <w:pPr>
              <w:pStyle w:val="RepTable"/>
              <w:jc w:val="center"/>
            </w:pPr>
            <w:r>
              <w:t>XXXX</w:t>
            </w:r>
          </w:p>
        </w:tc>
      </w:tr>
      <w:tr w:rsidR="00D4619E" w:rsidRPr="001B43D5" w14:paraId="256D3570" w14:textId="77777777" w:rsidTr="00DF437D">
        <w:tc>
          <w:tcPr>
            <w:tcW w:w="348" w:type="pct"/>
            <w:shd w:val="clear" w:color="auto" w:fill="auto"/>
          </w:tcPr>
          <w:p w14:paraId="1A7F8242" w14:textId="77777777" w:rsidR="00D4619E" w:rsidRPr="000F6258" w:rsidRDefault="00D4619E" w:rsidP="00D4619E">
            <w:pPr>
              <w:pStyle w:val="RepTable"/>
            </w:pPr>
            <w:r w:rsidRPr="000F6258">
              <w:t>KCP 2.7.1</w:t>
            </w:r>
          </w:p>
        </w:tc>
        <w:tc>
          <w:tcPr>
            <w:tcW w:w="636" w:type="pct"/>
            <w:shd w:val="clear" w:color="auto" w:fill="auto"/>
          </w:tcPr>
          <w:p w14:paraId="28B4E1F0" w14:textId="77777777" w:rsidR="00D4619E" w:rsidRPr="000F6258" w:rsidRDefault="00D4619E" w:rsidP="00D4619E">
            <w:pPr>
              <w:pStyle w:val="RepTable"/>
            </w:pPr>
            <w:r w:rsidRPr="000F6258">
              <w:t>K. Bajdor</w:t>
            </w:r>
          </w:p>
          <w:p w14:paraId="3E4C845C" w14:textId="77777777" w:rsidR="00D4619E" w:rsidRPr="000F6258" w:rsidRDefault="00D4619E" w:rsidP="00D4619E">
            <w:pPr>
              <w:pStyle w:val="RepTable"/>
            </w:pPr>
            <w:r w:rsidRPr="000F6258">
              <w:t>S. Kowalska</w:t>
            </w:r>
          </w:p>
        </w:tc>
        <w:tc>
          <w:tcPr>
            <w:tcW w:w="269" w:type="pct"/>
            <w:shd w:val="clear" w:color="auto" w:fill="auto"/>
          </w:tcPr>
          <w:p w14:paraId="187EA4E7" w14:textId="77777777" w:rsidR="00D4619E" w:rsidRPr="000F6258" w:rsidRDefault="00D4619E" w:rsidP="00D4619E">
            <w:pPr>
              <w:pStyle w:val="RepTable"/>
              <w:jc w:val="center"/>
            </w:pPr>
            <w:r w:rsidRPr="000F6258">
              <w:t>2022</w:t>
            </w:r>
          </w:p>
        </w:tc>
        <w:tc>
          <w:tcPr>
            <w:tcW w:w="2950" w:type="pct"/>
            <w:shd w:val="clear" w:color="auto" w:fill="auto"/>
          </w:tcPr>
          <w:p w14:paraId="4D88DF79" w14:textId="77777777" w:rsidR="00D4619E" w:rsidRPr="004A3C4F" w:rsidRDefault="00D4619E" w:rsidP="00D4619E">
            <w:pPr>
              <w:pStyle w:val="RepTable"/>
              <w:rPr>
                <w:lang w:val="en-US"/>
              </w:rPr>
            </w:pPr>
            <w:r w:rsidRPr="004A3C4F">
              <w:rPr>
                <w:lang w:val="en-US"/>
              </w:rPr>
              <w:t>REPORT</w:t>
            </w:r>
          </w:p>
          <w:p w14:paraId="16F20F95" w14:textId="77777777" w:rsidR="00D4619E" w:rsidRPr="004A3C4F" w:rsidRDefault="00D4619E" w:rsidP="00D4619E">
            <w:pPr>
              <w:pStyle w:val="RepTable"/>
              <w:rPr>
                <w:lang w:val="en-US"/>
              </w:rPr>
            </w:pPr>
            <w:r w:rsidRPr="004A3C4F">
              <w:rPr>
                <w:lang w:val="en-US"/>
              </w:rPr>
              <w:t>FRE 01/08/2020 – 1,8 %</w:t>
            </w:r>
          </w:p>
          <w:p w14:paraId="5F4C8CD0" w14:textId="77777777" w:rsidR="00D4619E" w:rsidRPr="004A3C4F" w:rsidRDefault="00D4619E" w:rsidP="00D4619E">
            <w:pPr>
              <w:pStyle w:val="RepTable"/>
              <w:rPr>
                <w:lang w:val="en-US"/>
              </w:rPr>
            </w:pPr>
            <w:r w:rsidRPr="004A3C4F">
              <w:rPr>
                <w:lang w:val="en-US"/>
              </w:rPr>
              <w:t xml:space="preserve">Method validation for determination of the active substance content in the preparation </w:t>
            </w:r>
          </w:p>
          <w:p w14:paraId="16C2DE8F" w14:textId="77777777" w:rsidR="00D4619E" w:rsidRPr="004A3C4F" w:rsidRDefault="00D4619E" w:rsidP="00D4619E">
            <w:pPr>
              <w:pStyle w:val="RepTable"/>
              <w:rPr>
                <w:lang w:val="pl-PL"/>
              </w:rPr>
            </w:pPr>
            <w:r w:rsidRPr="004A3C4F">
              <w:rPr>
                <w:lang w:val="pl-PL"/>
              </w:rPr>
              <w:t>Study code: BA-11/22</w:t>
            </w:r>
          </w:p>
          <w:p w14:paraId="4CE0C301" w14:textId="77777777" w:rsidR="00D4619E" w:rsidRPr="004A3C4F" w:rsidRDefault="00D4619E" w:rsidP="00D4619E">
            <w:pPr>
              <w:pStyle w:val="RepTable"/>
              <w:rPr>
                <w:lang w:val="pl-PL"/>
              </w:rPr>
            </w:pPr>
            <w:r w:rsidRPr="004A3C4F">
              <w:rPr>
                <w:lang w:val="pl-PL"/>
              </w:rPr>
              <w:t>Source: Sieć Badawcza Łukasiewicz – Instytut Przemysłu Organicznego</w:t>
            </w:r>
          </w:p>
          <w:p w14:paraId="65A5D9E6" w14:textId="77777777" w:rsidR="00D4619E" w:rsidRPr="004A3C4F" w:rsidRDefault="00D4619E" w:rsidP="00D4619E">
            <w:pPr>
              <w:pStyle w:val="RepTable"/>
              <w:rPr>
                <w:lang w:val="pl-PL"/>
              </w:rPr>
            </w:pPr>
            <w:r w:rsidRPr="004A3C4F">
              <w:rPr>
                <w:lang w:val="pl-PL"/>
              </w:rPr>
              <w:t>GLP: Yes</w:t>
            </w:r>
          </w:p>
          <w:p w14:paraId="26A532E9" w14:textId="77777777" w:rsidR="00D4619E" w:rsidRPr="000F6258" w:rsidRDefault="00D4619E" w:rsidP="00D4619E">
            <w:pPr>
              <w:pStyle w:val="RepTable"/>
            </w:pPr>
            <w:r w:rsidRPr="004A3C4F">
              <w:rPr>
                <w:lang w:val="pl-PL"/>
              </w:rPr>
              <w:t>Unpublished</w:t>
            </w:r>
          </w:p>
        </w:tc>
        <w:tc>
          <w:tcPr>
            <w:tcW w:w="357" w:type="pct"/>
            <w:shd w:val="clear" w:color="auto" w:fill="auto"/>
          </w:tcPr>
          <w:p w14:paraId="2A9ECCC4" w14:textId="77777777" w:rsidR="00D4619E" w:rsidRPr="000F6258" w:rsidRDefault="00D4619E" w:rsidP="00D4619E">
            <w:pPr>
              <w:pStyle w:val="RepTable"/>
              <w:jc w:val="center"/>
            </w:pPr>
            <w:r w:rsidRPr="000F6258">
              <w:t>N</w:t>
            </w:r>
          </w:p>
        </w:tc>
        <w:tc>
          <w:tcPr>
            <w:tcW w:w="440" w:type="pct"/>
            <w:shd w:val="clear" w:color="auto" w:fill="auto"/>
          </w:tcPr>
          <w:p w14:paraId="292256EB" w14:textId="0A10BD08" w:rsidR="00D4619E" w:rsidRPr="000F6258" w:rsidRDefault="00D4619E" w:rsidP="00D4619E">
            <w:pPr>
              <w:pStyle w:val="RepTable"/>
              <w:jc w:val="center"/>
            </w:pPr>
            <w:r>
              <w:t>XXXX</w:t>
            </w:r>
          </w:p>
        </w:tc>
      </w:tr>
      <w:tr w:rsidR="00D4619E" w:rsidRPr="001B43D5" w14:paraId="394BBBAD" w14:textId="77777777" w:rsidTr="0032295F">
        <w:tc>
          <w:tcPr>
            <w:tcW w:w="348" w:type="pct"/>
            <w:shd w:val="clear" w:color="auto" w:fill="C1FAB8"/>
          </w:tcPr>
          <w:p w14:paraId="69A7C8C6" w14:textId="77777777" w:rsidR="00D4619E" w:rsidRDefault="00D4619E" w:rsidP="00D4619E">
            <w:pPr>
              <w:pStyle w:val="RepTable"/>
            </w:pPr>
            <w:r>
              <w:lastRenderedPageBreak/>
              <w:t>KCP 2.2.1</w:t>
            </w:r>
          </w:p>
          <w:p w14:paraId="64CE51E2" w14:textId="77777777" w:rsidR="00D4619E" w:rsidRDefault="00D4619E" w:rsidP="00D4619E">
            <w:pPr>
              <w:pStyle w:val="RepTable"/>
            </w:pPr>
            <w:r>
              <w:t>KCP 2.2.2</w:t>
            </w:r>
          </w:p>
          <w:p w14:paraId="5A2831E7" w14:textId="77777777" w:rsidR="00D4619E" w:rsidRDefault="00D4619E" w:rsidP="00D4619E">
            <w:pPr>
              <w:pStyle w:val="RepTable"/>
            </w:pPr>
            <w:r>
              <w:t>KCP 2.3.1</w:t>
            </w:r>
          </w:p>
          <w:p w14:paraId="530F4CD9" w14:textId="77777777" w:rsidR="00D4619E" w:rsidRPr="000F6258" w:rsidRDefault="00D4619E" w:rsidP="00D4619E">
            <w:pPr>
              <w:pStyle w:val="RepTable"/>
            </w:pPr>
            <w:r>
              <w:t>KXP 2.6.1</w:t>
            </w:r>
          </w:p>
        </w:tc>
        <w:tc>
          <w:tcPr>
            <w:tcW w:w="636" w:type="pct"/>
            <w:shd w:val="clear" w:color="auto" w:fill="C1FAB8"/>
          </w:tcPr>
          <w:p w14:paraId="0D040A2F" w14:textId="77777777" w:rsidR="00D4619E" w:rsidRPr="000F6258" w:rsidRDefault="00D4619E" w:rsidP="00D4619E">
            <w:pPr>
              <w:pStyle w:val="RepTable"/>
            </w:pPr>
            <w:r>
              <w:t>Nowakowski K.</w:t>
            </w:r>
          </w:p>
        </w:tc>
        <w:tc>
          <w:tcPr>
            <w:tcW w:w="269" w:type="pct"/>
            <w:shd w:val="clear" w:color="auto" w:fill="C1FAB8"/>
          </w:tcPr>
          <w:p w14:paraId="6F076F62" w14:textId="77777777" w:rsidR="00D4619E" w:rsidRPr="000F6258" w:rsidRDefault="00D4619E" w:rsidP="00D4619E">
            <w:pPr>
              <w:pStyle w:val="RepTable"/>
              <w:jc w:val="center"/>
            </w:pPr>
            <w:r>
              <w:t>2024</w:t>
            </w:r>
          </w:p>
        </w:tc>
        <w:tc>
          <w:tcPr>
            <w:tcW w:w="2950" w:type="pct"/>
            <w:shd w:val="clear" w:color="auto" w:fill="C1FAB8"/>
          </w:tcPr>
          <w:p w14:paraId="0B48F94B" w14:textId="77777777" w:rsidR="00D4619E" w:rsidRPr="0032295F" w:rsidRDefault="00D4619E" w:rsidP="00D4619E">
            <w:pPr>
              <w:pStyle w:val="RepTable"/>
              <w:rPr>
                <w:lang w:val="en-US"/>
              </w:rPr>
            </w:pPr>
            <w:r w:rsidRPr="0032295F">
              <w:rPr>
                <w:lang w:val="en-US"/>
              </w:rPr>
              <w:t>Technical evaluation of physicochemical properties and CLP classification</w:t>
            </w:r>
          </w:p>
          <w:p w14:paraId="09905AF0" w14:textId="77777777" w:rsidR="00D4619E" w:rsidRDefault="00D4619E" w:rsidP="00D4619E">
            <w:pPr>
              <w:pStyle w:val="RepTable"/>
              <w:rPr>
                <w:lang w:val="en-US"/>
              </w:rPr>
            </w:pPr>
            <w:r w:rsidRPr="0032295F">
              <w:rPr>
                <w:lang w:val="en-US"/>
              </w:rPr>
              <w:t>for FUNABEN" 018 PA</w:t>
            </w:r>
          </w:p>
          <w:p w14:paraId="01FD4E82" w14:textId="77777777" w:rsidR="00D4619E" w:rsidRPr="004A3C4F" w:rsidRDefault="00D4619E" w:rsidP="00D4619E">
            <w:pPr>
              <w:pStyle w:val="RepTable"/>
              <w:rPr>
                <w:lang w:val="en-US"/>
              </w:rPr>
            </w:pPr>
            <w:r>
              <w:rPr>
                <w:lang w:val="en-US"/>
              </w:rPr>
              <w:t>non GLP, unpublished</w:t>
            </w:r>
          </w:p>
        </w:tc>
        <w:tc>
          <w:tcPr>
            <w:tcW w:w="357" w:type="pct"/>
            <w:shd w:val="clear" w:color="auto" w:fill="C1FAB8"/>
          </w:tcPr>
          <w:p w14:paraId="6DB96FDF" w14:textId="77777777" w:rsidR="00D4619E" w:rsidRPr="000F6258" w:rsidRDefault="00D4619E" w:rsidP="00D4619E">
            <w:pPr>
              <w:pStyle w:val="RepTable"/>
              <w:jc w:val="center"/>
            </w:pPr>
            <w:r>
              <w:t>N</w:t>
            </w:r>
          </w:p>
        </w:tc>
        <w:tc>
          <w:tcPr>
            <w:tcW w:w="440" w:type="pct"/>
            <w:shd w:val="clear" w:color="auto" w:fill="C1FAB8"/>
          </w:tcPr>
          <w:p w14:paraId="7E05A304" w14:textId="4283F099" w:rsidR="00D4619E" w:rsidRPr="000F6258" w:rsidRDefault="00D4619E" w:rsidP="00D4619E">
            <w:pPr>
              <w:pStyle w:val="RepTable"/>
              <w:jc w:val="center"/>
            </w:pPr>
            <w:r>
              <w:t>XXXX</w:t>
            </w:r>
          </w:p>
        </w:tc>
      </w:tr>
      <w:tr w:rsidR="00D4619E" w:rsidRPr="001B43D5" w14:paraId="76A3139C" w14:textId="77777777" w:rsidTr="000B23FE">
        <w:tc>
          <w:tcPr>
            <w:tcW w:w="348" w:type="pct"/>
            <w:shd w:val="clear" w:color="auto" w:fill="00B050"/>
          </w:tcPr>
          <w:p w14:paraId="296BB2FE" w14:textId="77777777" w:rsidR="00D4619E" w:rsidRDefault="00D4619E" w:rsidP="00D4619E">
            <w:pPr>
              <w:pStyle w:val="RepTable"/>
            </w:pPr>
            <w:r>
              <w:t>KCP 2.7.1</w:t>
            </w:r>
          </w:p>
          <w:p w14:paraId="23BE7744" w14:textId="77777777" w:rsidR="00D4619E" w:rsidRDefault="00D4619E" w:rsidP="00D4619E">
            <w:pPr>
              <w:pStyle w:val="RepTable"/>
            </w:pPr>
            <w:r>
              <w:t>KCP 2.7.5</w:t>
            </w:r>
          </w:p>
        </w:tc>
        <w:tc>
          <w:tcPr>
            <w:tcW w:w="636" w:type="pct"/>
            <w:shd w:val="clear" w:color="auto" w:fill="00B050"/>
          </w:tcPr>
          <w:p w14:paraId="5CF23FFF" w14:textId="77777777" w:rsidR="00D4619E" w:rsidRDefault="00D4619E" w:rsidP="00D4619E">
            <w:pPr>
              <w:pStyle w:val="RepTable"/>
            </w:pPr>
            <w:r>
              <w:t>Jeschke P.</w:t>
            </w:r>
          </w:p>
        </w:tc>
        <w:tc>
          <w:tcPr>
            <w:tcW w:w="269" w:type="pct"/>
            <w:shd w:val="clear" w:color="auto" w:fill="00B050"/>
          </w:tcPr>
          <w:p w14:paraId="548E00BD" w14:textId="77777777" w:rsidR="00D4619E" w:rsidRDefault="00D4619E" w:rsidP="00D4619E">
            <w:pPr>
              <w:pStyle w:val="RepTable"/>
              <w:jc w:val="center"/>
            </w:pPr>
            <w:r>
              <w:t>2024</w:t>
            </w:r>
          </w:p>
        </w:tc>
        <w:tc>
          <w:tcPr>
            <w:tcW w:w="2950" w:type="pct"/>
            <w:shd w:val="clear" w:color="auto" w:fill="00B050"/>
          </w:tcPr>
          <w:p w14:paraId="66BF2A19" w14:textId="77777777" w:rsidR="00D4619E" w:rsidRPr="0032295F" w:rsidRDefault="00D4619E" w:rsidP="00D4619E">
            <w:pPr>
              <w:pStyle w:val="RepTable"/>
              <w:rPr>
                <w:lang w:val="en-US"/>
              </w:rPr>
            </w:pPr>
            <w:r w:rsidRPr="00EA7640">
              <w:rPr>
                <w:lang w:val="en-US"/>
              </w:rPr>
              <w:t>Declaration regarding to commercial packaging used for storage stability test (studies of accelerated storage and at ambient temperature) for FUNABEN® 018 PA</w:t>
            </w:r>
          </w:p>
        </w:tc>
        <w:tc>
          <w:tcPr>
            <w:tcW w:w="357" w:type="pct"/>
            <w:shd w:val="clear" w:color="auto" w:fill="00B050"/>
          </w:tcPr>
          <w:p w14:paraId="4EBF004F" w14:textId="77777777" w:rsidR="00D4619E" w:rsidRDefault="00D4619E" w:rsidP="00D4619E">
            <w:pPr>
              <w:pStyle w:val="RepTable"/>
              <w:jc w:val="center"/>
            </w:pPr>
            <w:r>
              <w:t>N</w:t>
            </w:r>
          </w:p>
        </w:tc>
        <w:tc>
          <w:tcPr>
            <w:tcW w:w="440" w:type="pct"/>
            <w:shd w:val="clear" w:color="auto" w:fill="00B050"/>
          </w:tcPr>
          <w:p w14:paraId="107BC0E0" w14:textId="75A1FC1B" w:rsidR="00D4619E" w:rsidRPr="000F6258" w:rsidRDefault="00D4619E" w:rsidP="00D4619E">
            <w:pPr>
              <w:pStyle w:val="RepTable"/>
              <w:jc w:val="center"/>
            </w:pPr>
            <w:r>
              <w:t>XXXX</w:t>
            </w:r>
          </w:p>
        </w:tc>
      </w:tr>
      <w:tr w:rsidR="00D4619E" w:rsidRPr="001B43D5" w14:paraId="69A80DBE" w14:textId="77777777" w:rsidTr="00D41D1F">
        <w:tc>
          <w:tcPr>
            <w:tcW w:w="348" w:type="pct"/>
            <w:shd w:val="clear" w:color="auto" w:fill="auto"/>
          </w:tcPr>
          <w:p w14:paraId="69343763" w14:textId="77777777" w:rsidR="00D4619E" w:rsidRPr="00D41D1F" w:rsidRDefault="00D4619E" w:rsidP="00D4619E">
            <w:pPr>
              <w:pStyle w:val="RepTable"/>
              <w:rPr>
                <w:color w:val="000000" w:themeColor="text1"/>
              </w:rPr>
            </w:pPr>
            <w:r w:rsidRPr="00D41D1F">
              <w:rPr>
                <w:color w:val="000000" w:themeColor="text1"/>
              </w:rPr>
              <w:t>KCP 2.7.5</w:t>
            </w:r>
          </w:p>
        </w:tc>
        <w:tc>
          <w:tcPr>
            <w:tcW w:w="636" w:type="pct"/>
            <w:shd w:val="clear" w:color="auto" w:fill="auto"/>
          </w:tcPr>
          <w:p w14:paraId="133DCA94" w14:textId="77777777" w:rsidR="00D4619E" w:rsidRPr="00D41D1F" w:rsidRDefault="00D4619E" w:rsidP="00D4619E">
            <w:pPr>
              <w:pStyle w:val="RepTable"/>
              <w:rPr>
                <w:color w:val="000000" w:themeColor="text1"/>
                <w:lang w:val="pl-PL"/>
              </w:rPr>
            </w:pPr>
            <w:r w:rsidRPr="00D41D1F">
              <w:rPr>
                <w:color w:val="000000" w:themeColor="text1"/>
                <w:lang w:val="pl-PL"/>
              </w:rPr>
              <w:t>Gadek J.</w:t>
            </w:r>
          </w:p>
          <w:p w14:paraId="44913BAC" w14:textId="77777777" w:rsidR="00D4619E" w:rsidRPr="00D41D1F" w:rsidRDefault="00D4619E" w:rsidP="00D4619E">
            <w:pPr>
              <w:pStyle w:val="RepTable"/>
              <w:rPr>
                <w:color w:val="000000" w:themeColor="text1"/>
                <w:lang w:val="pl-PL"/>
              </w:rPr>
            </w:pPr>
            <w:r w:rsidRPr="00D41D1F">
              <w:rPr>
                <w:color w:val="000000" w:themeColor="text1"/>
                <w:lang w:val="pl-PL"/>
              </w:rPr>
              <w:t>Rymarzak O.</w:t>
            </w:r>
          </w:p>
          <w:p w14:paraId="12AB2043" w14:textId="77777777" w:rsidR="00D4619E" w:rsidRPr="00D41D1F" w:rsidRDefault="00D4619E" w:rsidP="00D4619E">
            <w:pPr>
              <w:pStyle w:val="RepTable"/>
              <w:rPr>
                <w:color w:val="000000" w:themeColor="text1"/>
                <w:lang w:val="pl-PL"/>
              </w:rPr>
            </w:pPr>
            <w:r w:rsidRPr="00D41D1F">
              <w:rPr>
                <w:color w:val="000000" w:themeColor="text1"/>
                <w:lang w:val="pl-PL"/>
              </w:rPr>
              <w:t>Gralak A.</w:t>
            </w:r>
          </w:p>
          <w:p w14:paraId="4A015799" w14:textId="77777777" w:rsidR="00D4619E" w:rsidRPr="00D41D1F" w:rsidRDefault="00D4619E" w:rsidP="00D4619E">
            <w:pPr>
              <w:pStyle w:val="RepTable"/>
              <w:rPr>
                <w:color w:val="000000" w:themeColor="text1"/>
              </w:rPr>
            </w:pPr>
            <w:r w:rsidRPr="00D41D1F">
              <w:rPr>
                <w:color w:val="000000" w:themeColor="text1"/>
              </w:rPr>
              <w:t>Biegniewski G.</w:t>
            </w:r>
          </w:p>
          <w:p w14:paraId="308A5755" w14:textId="77777777" w:rsidR="00D4619E" w:rsidRPr="00D41D1F" w:rsidRDefault="00D4619E" w:rsidP="00D4619E">
            <w:pPr>
              <w:pStyle w:val="RepTable"/>
              <w:rPr>
                <w:color w:val="000000" w:themeColor="text1"/>
              </w:rPr>
            </w:pPr>
            <w:r w:rsidRPr="00D41D1F">
              <w:rPr>
                <w:color w:val="000000" w:themeColor="text1"/>
              </w:rPr>
              <w:t>Kowalska S.</w:t>
            </w:r>
          </w:p>
        </w:tc>
        <w:tc>
          <w:tcPr>
            <w:tcW w:w="269" w:type="pct"/>
            <w:shd w:val="clear" w:color="auto" w:fill="auto"/>
          </w:tcPr>
          <w:p w14:paraId="46452E0C" w14:textId="77777777" w:rsidR="00D4619E" w:rsidRPr="00D41D1F" w:rsidRDefault="00D4619E" w:rsidP="00D4619E">
            <w:pPr>
              <w:pStyle w:val="RepTable"/>
              <w:jc w:val="center"/>
              <w:rPr>
                <w:color w:val="000000" w:themeColor="text1"/>
              </w:rPr>
            </w:pPr>
            <w:r w:rsidRPr="00D41D1F">
              <w:rPr>
                <w:color w:val="000000" w:themeColor="text1"/>
              </w:rPr>
              <w:t>2024</w:t>
            </w:r>
          </w:p>
        </w:tc>
        <w:tc>
          <w:tcPr>
            <w:tcW w:w="2950" w:type="pct"/>
            <w:shd w:val="clear" w:color="auto" w:fill="auto"/>
          </w:tcPr>
          <w:p w14:paraId="670457DA" w14:textId="77777777" w:rsidR="00D4619E" w:rsidRPr="00D41D1F" w:rsidRDefault="00D4619E" w:rsidP="00D4619E">
            <w:pPr>
              <w:pStyle w:val="RepTable"/>
              <w:rPr>
                <w:color w:val="000000" w:themeColor="text1"/>
                <w:lang w:val="en-US"/>
              </w:rPr>
            </w:pPr>
            <w:r w:rsidRPr="00D41D1F">
              <w:rPr>
                <w:color w:val="000000" w:themeColor="text1"/>
                <w:lang w:val="en-US"/>
              </w:rPr>
              <w:t>REPORT</w:t>
            </w:r>
          </w:p>
          <w:p w14:paraId="2CAB29B4" w14:textId="77777777" w:rsidR="00D4619E" w:rsidRPr="00D41D1F" w:rsidRDefault="00D4619E" w:rsidP="00D4619E">
            <w:pPr>
              <w:pStyle w:val="RepTable"/>
              <w:rPr>
                <w:color w:val="000000" w:themeColor="text1"/>
                <w:lang w:val="en-US"/>
              </w:rPr>
            </w:pPr>
            <w:r w:rsidRPr="00D41D1F">
              <w:rPr>
                <w:color w:val="000000" w:themeColor="text1"/>
                <w:lang w:val="en-US"/>
              </w:rPr>
              <w:t>FRE 01/08/2020 – 1,8 %</w:t>
            </w:r>
          </w:p>
          <w:p w14:paraId="3D6B9A42" w14:textId="77777777" w:rsidR="00D4619E" w:rsidRPr="00D41D1F" w:rsidRDefault="00D4619E" w:rsidP="00D4619E">
            <w:pPr>
              <w:pStyle w:val="RepTable"/>
              <w:rPr>
                <w:color w:val="000000" w:themeColor="text1"/>
                <w:lang w:val="en-US"/>
              </w:rPr>
            </w:pPr>
            <w:r w:rsidRPr="00D41D1F">
              <w:rPr>
                <w:color w:val="000000" w:themeColor="text1"/>
                <w:lang w:val="en-US"/>
              </w:rPr>
              <w:t xml:space="preserve">Part III: Determination of physicochemical properties of the preparation after two years of storage </w:t>
            </w:r>
          </w:p>
          <w:p w14:paraId="6409B4D5" w14:textId="77777777" w:rsidR="00D4619E" w:rsidRPr="00D41D1F" w:rsidRDefault="00D4619E" w:rsidP="00D4619E">
            <w:pPr>
              <w:pStyle w:val="RepTable"/>
              <w:rPr>
                <w:color w:val="000000" w:themeColor="text1"/>
                <w:lang w:val="pl-PL"/>
              </w:rPr>
            </w:pPr>
            <w:r w:rsidRPr="00D41D1F">
              <w:rPr>
                <w:color w:val="000000" w:themeColor="text1"/>
                <w:lang w:val="pl-PL"/>
              </w:rPr>
              <w:t xml:space="preserve">Study code: BF-04/22 </w:t>
            </w:r>
          </w:p>
          <w:p w14:paraId="636B4DEE" w14:textId="77777777" w:rsidR="00D4619E" w:rsidRPr="00D41D1F" w:rsidRDefault="00D4619E" w:rsidP="00D4619E">
            <w:pPr>
              <w:pStyle w:val="RepTable"/>
              <w:rPr>
                <w:color w:val="000000" w:themeColor="text1"/>
                <w:lang w:val="pl-PL"/>
              </w:rPr>
            </w:pPr>
            <w:r w:rsidRPr="00D41D1F">
              <w:rPr>
                <w:color w:val="000000" w:themeColor="text1"/>
                <w:lang w:val="pl-PL"/>
              </w:rPr>
              <w:t>Source: Sieć Badawcza Łukasiewicz – Instytut Przemysłu Organicznego</w:t>
            </w:r>
          </w:p>
          <w:p w14:paraId="26999BA6" w14:textId="77777777" w:rsidR="00D4619E" w:rsidRPr="00D41D1F" w:rsidRDefault="00D4619E" w:rsidP="00D4619E">
            <w:pPr>
              <w:pStyle w:val="RepTable"/>
              <w:rPr>
                <w:color w:val="000000" w:themeColor="text1"/>
                <w:lang w:val="pl-PL"/>
              </w:rPr>
            </w:pPr>
            <w:r w:rsidRPr="00D41D1F">
              <w:rPr>
                <w:color w:val="000000" w:themeColor="text1"/>
                <w:lang w:val="pl-PL"/>
              </w:rPr>
              <w:t>GLP: Yes</w:t>
            </w:r>
          </w:p>
          <w:p w14:paraId="6DF4F044" w14:textId="77777777" w:rsidR="00D4619E" w:rsidRPr="00D41D1F" w:rsidRDefault="00D4619E" w:rsidP="00D4619E">
            <w:pPr>
              <w:pStyle w:val="RepTable"/>
              <w:rPr>
                <w:color w:val="000000" w:themeColor="text1"/>
                <w:lang w:val="en-US"/>
              </w:rPr>
            </w:pPr>
            <w:r w:rsidRPr="00D41D1F">
              <w:rPr>
                <w:color w:val="000000" w:themeColor="text1"/>
                <w:lang w:val="pl-PL"/>
              </w:rPr>
              <w:t>Unpublished</w:t>
            </w:r>
          </w:p>
        </w:tc>
        <w:tc>
          <w:tcPr>
            <w:tcW w:w="357" w:type="pct"/>
            <w:shd w:val="clear" w:color="auto" w:fill="auto"/>
          </w:tcPr>
          <w:p w14:paraId="68B24D0C" w14:textId="77777777" w:rsidR="00D4619E" w:rsidRPr="00D41D1F" w:rsidRDefault="00D4619E" w:rsidP="00D4619E">
            <w:pPr>
              <w:pStyle w:val="RepTable"/>
              <w:jc w:val="center"/>
              <w:rPr>
                <w:color w:val="000000" w:themeColor="text1"/>
              </w:rPr>
            </w:pPr>
            <w:r w:rsidRPr="00D41D1F">
              <w:rPr>
                <w:color w:val="000000" w:themeColor="text1"/>
              </w:rPr>
              <w:t>N</w:t>
            </w:r>
          </w:p>
        </w:tc>
        <w:tc>
          <w:tcPr>
            <w:tcW w:w="440" w:type="pct"/>
            <w:shd w:val="clear" w:color="auto" w:fill="auto"/>
          </w:tcPr>
          <w:p w14:paraId="1B42B860" w14:textId="6DBD6E38" w:rsidR="00D4619E" w:rsidRPr="00D41D1F" w:rsidRDefault="00D4619E" w:rsidP="00D4619E">
            <w:pPr>
              <w:pStyle w:val="RepTable"/>
              <w:jc w:val="center"/>
              <w:rPr>
                <w:color w:val="000000" w:themeColor="text1"/>
              </w:rPr>
            </w:pPr>
            <w:r>
              <w:t>XXXX</w:t>
            </w:r>
          </w:p>
        </w:tc>
      </w:tr>
    </w:tbl>
    <w:p w14:paraId="6F242E2D" w14:textId="77777777" w:rsidR="002600AC" w:rsidRPr="00E938E9" w:rsidRDefault="002600AC" w:rsidP="002600AC">
      <w:pPr>
        <w:pStyle w:val="OECD-BASIS-TEXT"/>
      </w:pPr>
    </w:p>
    <w:p w14:paraId="5A0C73B9" w14:textId="77777777" w:rsidR="002600AC" w:rsidRDefault="002600AC" w:rsidP="002600AC">
      <w:pPr>
        <w:pStyle w:val="RepNewPart"/>
      </w:pPr>
      <w:r w:rsidRPr="004E41E6">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2600AC" w:rsidRPr="004E41E6" w14:paraId="0C849338" w14:textId="77777777" w:rsidTr="001D3773">
        <w:trPr>
          <w:tblHeader/>
        </w:trPr>
        <w:tc>
          <w:tcPr>
            <w:tcW w:w="351" w:type="pct"/>
            <w:shd w:val="clear" w:color="auto" w:fill="auto"/>
            <w:vAlign w:val="center"/>
          </w:tcPr>
          <w:p w14:paraId="2AC07852" w14:textId="77777777" w:rsidR="002600AC" w:rsidRPr="004E41E6" w:rsidRDefault="002600AC" w:rsidP="001D3773">
            <w:pPr>
              <w:pStyle w:val="RepTableHeader"/>
              <w:jc w:val="center"/>
            </w:pPr>
            <w:r w:rsidRPr="004E41E6">
              <w:t>Data point</w:t>
            </w:r>
          </w:p>
        </w:tc>
        <w:tc>
          <w:tcPr>
            <w:tcW w:w="639" w:type="pct"/>
            <w:shd w:val="clear" w:color="auto" w:fill="auto"/>
            <w:vAlign w:val="center"/>
          </w:tcPr>
          <w:p w14:paraId="34D49BC9" w14:textId="77777777" w:rsidR="002600AC" w:rsidRPr="004E41E6" w:rsidRDefault="002600AC" w:rsidP="001D3773">
            <w:pPr>
              <w:pStyle w:val="RepTableHeader"/>
              <w:jc w:val="center"/>
            </w:pPr>
            <w:r w:rsidRPr="004E41E6">
              <w:t>Author(s)</w:t>
            </w:r>
          </w:p>
        </w:tc>
        <w:tc>
          <w:tcPr>
            <w:tcW w:w="272" w:type="pct"/>
            <w:shd w:val="clear" w:color="auto" w:fill="auto"/>
            <w:vAlign w:val="center"/>
          </w:tcPr>
          <w:p w14:paraId="5B69381F" w14:textId="77777777" w:rsidR="002600AC" w:rsidRPr="004E41E6" w:rsidRDefault="002600AC" w:rsidP="001D3773">
            <w:pPr>
              <w:pStyle w:val="RepTableHeader"/>
              <w:jc w:val="center"/>
            </w:pPr>
            <w:r w:rsidRPr="004E41E6">
              <w:t>Year</w:t>
            </w:r>
          </w:p>
        </w:tc>
        <w:tc>
          <w:tcPr>
            <w:tcW w:w="2952" w:type="pct"/>
            <w:shd w:val="clear" w:color="auto" w:fill="auto"/>
            <w:vAlign w:val="center"/>
          </w:tcPr>
          <w:p w14:paraId="6E9AEFC0" w14:textId="77777777" w:rsidR="002600AC" w:rsidRPr="004E41E6" w:rsidRDefault="002600AC" w:rsidP="001D3773">
            <w:pPr>
              <w:pStyle w:val="RepTableHeader"/>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44" w:type="pct"/>
            <w:shd w:val="clear" w:color="auto" w:fill="auto"/>
            <w:vAlign w:val="center"/>
          </w:tcPr>
          <w:p w14:paraId="48EC8792" w14:textId="77777777" w:rsidR="002600AC" w:rsidRPr="004E41E6" w:rsidRDefault="002600AC" w:rsidP="001D3773">
            <w:pPr>
              <w:pStyle w:val="RepTableHeader"/>
              <w:jc w:val="center"/>
            </w:pPr>
            <w:r w:rsidRPr="004E41E6">
              <w:t>Vertebrate study</w:t>
            </w:r>
          </w:p>
          <w:p w14:paraId="3519B864" w14:textId="77777777" w:rsidR="002600AC" w:rsidRPr="004E41E6" w:rsidRDefault="002600AC" w:rsidP="001D3773">
            <w:pPr>
              <w:pStyle w:val="RepTableHeader"/>
              <w:jc w:val="center"/>
            </w:pPr>
            <w:r w:rsidRPr="004E41E6">
              <w:t>Y/N</w:t>
            </w:r>
          </w:p>
        </w:tc>
        <w:tc>
          <w:tcPr>
            <w:tcW w:w="442" w:type="pct"/>
            <w:shd w:val="clear" w:color="auto" w:fill="auto"/>
            <w:vAlign w:val="center"/>
          </w:tcPr>
          <w:p w14:paraId="36C3B1B1" w14:textId="77777777" w:rsidR="002600AC" w:rsidRPr="004E41E6" w:rsidRDefault="002600AC" w:rsidP="001D3773">
            <w:pPr>
              <w:pStyle w:val="RepTableHeader"/>
              <w:jc w:val="center"/>
            </w:pPr>
            <w:r w:rsidRPr="004E41E6">
              <w:t>Owner</w:t>
            </w:r>
          </w:p>
        </w:tc>
      </w:tr>
      <w:tr w:rsidR="002600AC" w:rsidRPr="004E41E6" w14:paraId="2A65F771" w14:textId="77777777" w:rsidTr="001B43D5">
        <w:tc>
          <w:tcPr>
            <w:tcW w:w="351" w:type="pct"/>
            <w:shd w:val="clear" w:color="auto" w:fill="auto"/>
          </w:tcPr>
          <w:p w14:paraId="55107C7F" w14:textId="77777777" w:rsidR="002600AC" w:rsidRPr="001B43D5" w:rsidRDefault="002600AC" w:rsidP="007A393A">
            <w:pPr>
              <w:pStyle w:val="RepTable"/>
              <w:rPr>
                <w:highlight w:val="yellow"/>
              </w:rPr>
            </w:pPr>
            <w:r w:rsidRPr="001B43D5">
              <w:rPr>
                <w:highlight w:val="yellow"/>
              </w:rPr>
              <w:t>KCP XX</w:t>
            </w:r>
          </w:p>
        </w:tc>
        <w:tc>
          <w:tcPr>
            <w:tcW w:w="639" w:type="pct"/>
            <w:shd w:val="clear" w:color="auto" w:fill="auto"/>
          </w:tcPr>
          <w:p w14:paraId="7484F3F8" w14:textId="77777777" w:rsidR="002600AC" w:rsidRPr="001B43D5" w:rsidRDefault="002600AC" w:rsidP="007A393A">
            <w:pPr>
              <w:pStyle w:val="RepTable"/>
              <w:rPr>
                <w:highlight w:val="yellow"/>
              </w:rPr>
            </w:pPr>
            <w:r w:rsidRPr="001B43D5">
              <w:rPr>
                <w:highlight w:val="yellow"/>
              </w:rPr>
              <w:t>Author</w:t>
            </w:r>
          </w:p>
        </w:tc>
        <w:tc>
          <w:tcPr>
            <w:tcW w:w="272" w:type="pct"/>
            <w:shd w:val="clear" w:color="auto" w:fill="auto"/>
          </w:tcPr>
          <w:p w14:paraId="2B905726" w14:textId="77777777" w:rsidR="002600AC" w:rsidRPr="001B43D5" w:rsidRDefault="002600AC" w:rsidP="001B43D5">
            <w:pPr>
              <w:pStyle w:val="RepTable"/>
              <w:jc w:val="center"/>
              <w:rPr>
                <w:highlight w:val="yellow"/>
              </w:rPr>
            </w:pPr>
            <w:r w:rsidRPr="001B43D5">
              <w:rPr>
                <w:highlight w:val="yellow"/>
              </w:rPr>
              <w:t>YYYY</w:t>
            </w:r>
          </w:p>
        </w:tc>
        <w:tc>
          <w:tcPr>
            <w:tcW w:w="2952" w:type="pct"/>
            <w:shd w:val="clear" w:color="auto" w:fill="auto"/>
          </w:tcPr>
          <w:p w14:paraId="5B6C0F90" w14:textId="77777777" w:rsidR="002600AC" w:rsidRPr="001B43D5" w:rsidRDefault="002600AC" w:rsidP="007A393A">
            <w:pPr>
              <w:pStyle w:val="RepTable"/>
              <w:rPr>
                <w:highlight w:val="yellow"/>
              </w:rPr>
            </w:pPr>
            <w:r w:rsidRPr="001B43D5">
              <w:rPr>
                <w:highlight w:val="yellow"/>
              </w:rPr>
              <w:t xml:space="preserve">Title </w:t>
            </w:r>
          </w:p>
          <w:p w14:paraId="5B9E0172" w14:textId="77777777" w:rsidR="002600AC" w:rsidRPr="001B43D5" w:rsidRDefault="002600AC" w:rsidP="007A393A">
            <w:pPr>
              <w:pStyle w:val="RepTable"/>
              <w:rPr>
                <w:highlight w:val="yellow"/>
              </w:rPr>
            </w:pPr>
            <w:r w:rsidRPr="001B43D5">
              <w:rPr>
                <w:highlight w:val="yellow"/>
              </w:rPr>
              <w:t>Comp</w:t>
            </w:r>
            <w:r w:rsidR="00C05844" w:rsidRPr="001B43D5">
              <w:rPr>
                <w:highlight w:val="yellow"/>
              </w:rPr>
              <w:t>any Report No</w:t>
            </w:r>
            <w:r w:rsidRPr="001B43D5">
              <w:rPr>
                <w:highlight w:val="yellow"/>
              </w:rPr>
              <w:t xml:space="preserve"> </w:t>
            </w:r>
          </w:p>
          <w:p w14:paraId="57AA4F19" w14:textId="77777777" w:rsidR="002600AC" w:rsidRPr="001B43D5" w:rsidRDefault="002600AC" w:rsidP="007A393A">
            <w:pPr>
              <w:pStyle w:val="RepTable"/>
              <w:rPr>
                <w:highlight w:val="yellow"/>
              </w:rPr>
            </w:pPr>
            <w:r w:rsidRPr="001B43D5">
              <w:rPr>
                <w:highlight w:val="yellow"/>
              </w:rPr>
              <w:t xml:space="preserve">Source </w:t>
            </w:r>
          </w:p>
          <w:p w14:paraId="3BA9665F" w14:textId="77777777" w:rsidR="002600AC" w:rsidRPr="001B43D5" w:rsidRDefault="002600AC" w:rsidP="007A393A">
            <w:pPr>
              <w:pStyle w:val="RepTable"/>
              <w:rPr>
                <w:highlight w:val="yellow"/>
              </w:rPr>
            </w:pPr>
            <w:r w:rsidRPr="001B43D5">
              <w:rPr>
                <w:highlight w:val="yellow"/>
              </w:rPr>
              <w:t>GLP/non GLP/GEP/non GEP</w:t>
            </w:r>
          </w:p>
          <w:p w14:paraId="6CC920C0" w14:textId="77777777" w:rsidR="002600AC" w:rsidRPr="001B43D5" w:rsidRDefault="002600AC" w:rsidP="007A393A">
            <w:pPr>
              <w:pStyle w:val="RepTable"/>
              <w:rPr>
                <w:highlight w:val="yellow"/>
              </w:rPr>
            </w:pPr>
            <w:r w:rsidRPr="001B43D5">
              <w:rPr>
                <w:highlight w:val="yellow"/>
              </w:rPr>
              <w:t>Published/Unpublished</w:t>
            </w:r>
          </w:p>
        </w:tc>
        <w:tc>
          <w:tcPr>
            <w:tcW w:w="344" w:type="pct"/>
            <w:shd w:val="clear" w:color="auto" w:fill="auto"/>
          </w:tcPr>
          <w:p w14:paraId="7AFA6892" w14:textId="77777777" w:rsidR="002600AC" w:rsidRPr="001B43D5" w:rsidRDefault="002600AC" w:rsidP="001B43D5">
            <w:pPr>
              <w:pStyle w:val="RepTable"/>
              <w:jc w:val="center"/>
              <w:rPr>
                <w:highlight w:val="yellow"/>
              </w:rPr>
            </w:pPr>
            <w:r w:rsidRPr="001B43D5">
              <w:rPr>
                <w:highlight w:val="yellow"/>
              </w:rPr>
              <w:t>Y/N</w:t>
            </w:r>
          </w:p>
        </w:tc>
        <w:tc>
          <w:tcPr>
            <w:tcW w:w="442" w:type="pct"/>
            <w:shd w:val="clear" w:color="auto" w:fill="auto"/>
          </w:tcPr>
          <w:p w14:paraId="738AAEEF" w14:textId="77777777" w:rsidR="002600AC" w:rsidRPr="001B43D5" w:rsidRDefault="002600AC" w:rsidP="001B43D5">
            <w:pPr>
              <w:pStyle w:val="RepTable"/>
              <w:jc w:val="center"/>
              <w:rPr>
                <w:highlight w:val="yellow"/>
              </w:rPr>
            </w:pPr>
            <w:r w:rsidRPr="001B43D5">
              <w:rPr>
                <w:highlight w:val="yellow"/>
              </w:rPr>
              <w:t>Owner</w:t>
            </w:r>
          </w:p>
        </w:tc>
      </w:tr>
      <w:tr w:rsidR="002600AC" w:rsidRPr="001B43D5" w14:paraId="715509FF" w14:textId="77777777" w:rsidTr="001B43D5">
        <w:tc>
          <w:tcPr>
            <w:tcW w:w="351" w:type="pct"/>
            <w:shd w:val="clear" w:color="auto" w:fill="auto"/>
          </w:tcPr>
          <w:p w14:paraId="24D28431" w14:textId="77777777" w:rsidR="002600AC" w:rsidRPr="001B43D5" w:rsidRDefault="002600AC" w:rsidP="007A393A">
            <w:pPr>
              <w:pStyle w:val="RepTable"/>
              <w:rPr>
                <w:highlight w:val="yellow"/>
              </w:rPr>
            </w:pPr>
          </w:p>
        </w:tc>
        <w:tc>
          <w:tcPr>
            <w:tcW w:w="639" w:type="pct"/>
            <w:shd w:val="clear" w:color="auto" w:fill="auto"/>
          </w:tcPr>
          <w:p w14:paraId="3B2612FC" w14:textId="77777777" w:rsidR="002600AC" w:rsidRPr="001B43D5" w:rsidRDefault="002600AC" w:rsidP="007A393A">
            <w:pPr>
              <w:pStyle w:val="RepTable"/>
              <w:rPr>
                <w:highlight w:val="yellow"/>
              </w:rPr>
            </w:pPr>
          </w:p>
        </w:tc>
        <w:tc>
          <w:tcPr>
            <w:tcW w:w="272" w:type="pct"/>
            <w:shd w:val="clear" w:color="auto" w:fill="auto"/>
          </w:tcPr>
          <w:p w14:paraId="3EB31674" w14:textId="77777777" w:rsidR="002600AC" w:rsidRPr="001B43D5" w:rsidRDefault="002600AC" w:rsidP="001B43D5">
            <w:pPr>
              <w:pStyle w:val="RepTable"/>
              <w:jc w:val="center"/>
              <w:rPr>
                <w:highlight w:val="yellow"/>
              </w:rPr>
            </w:pPr>
          </w:p>
        </w:tc>
        <w:tc>
          <w:tcPr>
            <w:tcW w:w="2952" w:type="pct"/>
            <w:shd w:val="clear" w:color="auto" w:fill="auto"/>
          </w:tcPr>
          <w:p w14:paraId="77712FDC" w14:textId="77777777" w:rsidR="002600AC" w:rsidRPr="001B43D5" w:rsidRDefault="002600AC" w:rsidP="007A393A">
            <w:pPr>
              <w:pStyle w:val="RepTable"/>
              <w:rPr>
                <w:highlight w:val="yellow"/>
              </w:rPr>
            </w:pPr>
          </w:p>
        </w:tc>
        <w:tc>
          <w:tcPr>
            <w:tcW w:w="344" w:type="pct"/>
            <w:shd w:val="clear" w:color="auto" w:fill="auto"/>
          </w:tcPr>
          <w:p w14:paraId="4C461550" w14:textId="77777777" w:rsidR="002600AC" w:rsidRPr="001B43D5" w:rsidRDefault="002600AC" w:rsidP="001B43D5">
            <w:pPr>
              <w:pStyle w:val="RepTable"/>
              <w:jc w:val="center"/>
              <w:rPr>
                <w:highlight w:val="yellow"/>
              </w:rPr>
            </w:pPr>
          </w:p>
        </w:tc>
        <w:tc>
          <w:tcPr>
            <w:tcW w:w="442" w:type="pct"/>
            <w:shd w:val="clear" w:color="auto" w:fill="auto"/>
          </w:tcPr>
          <w:p w14:paraId="37AC8AC9" w14:textId="77777777" w:rsidR="002600AC" w:rsidRPr="001B43D5" w:rsidRDefault="002600AC" w:rsidP="001B43D5">
            <w:pPr>
              <w:pStyle w:val="RepTable"/>
              <w:jc w:val="center"/>
              <w:rPr>
                <w:highlight w:val="yellow"/>
              </w:rPr>
            </w:pPr>
          </w:p>
        </w:tc>
      </w:tr>
    </w:tbl>
    <w:p w14:paraId="666D78B1" w14:textId="77777777" w:rsidR="002600AC" w:rsidRPr="004E41E6" w:rsidRDefault="002600AC" w:rsidP="002600AC">
      <w:pPr>
        <w:pStyle w:val="RepStandard"/>
      </w:pPr>
    </w:p>
    <w:p w14:paraId="10BBFE4A" w14:textId="77777777" w:rsidR="002600AC" w:rsidRDefault="002600AC" w:rsidP="002600AC">
      <w:pPr>
        <w:pStyle w:val="RepEditorNotesMS"/>
      </w:pPr>
      <w:r w:rsidRPr="004E41E6">
        <w:lastRenderedPageBreak/>
        <w:t>The following tables are to be completed by MS</w:t>
      </w:r>
      <w:r w:rsidR="0016104A">
        <w:t>.</w:t>
      </w:r>
    </w:p>
    <w:p w14:paraId="17170426" w14:textId="77777777" w:rsidR="002600AC" w:rsidRPr="004E41E6" w:rsidRDefault="002600AC" w:rsidP="002600AC">
      <w:pPr>
        <w:pStyle w:val="RepNewPart"/>
      </w:pPr>
      <w:r w:rsidRPr="004E41E6">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2600AC" w:rsidRPr="004E41E6" w14:paraId="2244A683" w14:textId="77777777" w:rsidTr="001D3773">
        <w:trPr>
          <w:tblHeader/>
        </w:trPr>
        <w:tc>
          <w:tcPr>
            <w:tcW w:w="351" w:type="pct"/>
            <w:shd w:val="clear" w:color="auto" w:fill="auto"/>
            <w:vAlign w:val="center"/>
          </w:tcPr>
          <w:p w14:paraId="6906E02C" w14:textId="77777777" w:rsidR="002600AC" w:rsidRPr="004E41E6" w:rsidRDefault="002600AC" w:rsidP="001D3773">
            <w:pPr>
              <w:pStyle w:val="RepTableHeader"/>
              <w:jc w:val="center"/>
            </w:pPr>
            <w:r w:rsidRPr="004E41E6">
              <w:t>Data point</w:t>
            </w:r>
          </w:p>
        </w:tc>
        <w:tc>
          <w:tcPr>
            <w:tcW w:w="639" w:type="pct"/>
            <w:shd w:val="clear" w:color="auto" w:fill="auto"/>
            <w:vAlign w:val="center"/>
          </w:tcPr>
          <w:p w14:paraId="47D2E4EE" w14:textId="77777777" w:rsidR="002600AC" w:rsidRPr="004E41E6" w:rsidRDefault="002600AC" w:rsidP="001D3773">
            <w:pPr>
              <w:pStyle w:val="RepTableHeader"/>
              <w:jc w:val="center"/>
            </w:pPr>
            <w:r w:rsidRPr="004E41E6">
              <w:t>Author(s)</w:t>
            </w:r>
          </w:p>
        </w:tc>
        <w:tc>
          <w:tcPr>
            <w:tcW w:w="272" w:type="pct"/>
            <w:shd w:val="clear" w:color="auto" w:fill="auto"/>
            <w:vAlign w:val="center"/>
          </w:tcPr>
          <w:p w14:paraId="00A55C5A" w14:textId="77777777" w:rsidR="002600AC" w:rsidRPr="004E41E6" w:rsidRDefault="002600AC" w:rsidP="001D3773">
            <w:pPr>
              <w:pStyle w:val="RepTableHeader"/>
              <w:jc w:val="center"/>
            </w:pPr>
            <w:r w:rsidRPr="004E41E6">
              <w:t>Year</w:t>
            </w:r>
          </w:p>
        </w:tc>
        <w:tc>
          <w:tcPr>
            <w:tcW w:w="2952" w:type="pct"/>
            <w:shd w:val="clear" w:color="auto" w:fill="auto"/>
            <w:vAlign w:val="center"/>
          </w:tcPr>
          <w:p w14:paraId="62D48CA9" w14:textId="77777777" w:rsidR="002600AC" w:rsidRPr="004E41E6" w:rsidRDefault="002600AC" w:rsidP="001D3773">
            <w:pPr>
              <w:pStyle w:val="RepTableHeader"/>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44" w:type="pct"/>
            <w:shd w:val="clear" w:color="auto" w:fill="auto"/>
            <w:vAlign w:val="center"/>
          </w:tcPr>
          <w:p w14:paraId="0F25106E" w14:textId="77777777" w:rsidR="002600AC" w:rsidRPr="004E41E6" w:rsidRDefault="002600AC" w:rsidP="001D3773">
            <w:pPr>
              <w:pStyle w:val="RepTableHeader"/>
              <w:jc w:val="center"/>
            </w:pPr>
            <w:r w:rsidRPr="004E41E6">
              <w:t>Vertebrate study</w:t>
            </w:r>
          </w:p>
          <w:p w14:paraId="1BF41385" w14:textId="77777777" w:rsidR="002600AC" w:rsidRPr="004E41E6" w:rsidRDefault="002600AC" w:rsidP="001D3773">
            <w:pPr>
              <w:pStyle w:val="RepTableHeader"/>
              <w:jc w:val="center"/>
            </w:pPr>
            <w:r w:rsidRPr="004E41E6">
              <w:t>Y/N</w:t>
            </w:r>
          </w:p>
        </w:tc>
        <w:tc>
          <w:tcPr>
            <w:tcW w:w="442" w:type="pct"/>
            <w:shd w:val="clear" w:color="auto" w:fill="auto"/>
            <w:vAlign w:val="center"/>
          </w:tcPr>
          <w:p w14:paraId="7D9D9AB2" w14:textId="77777777" w:rsidR="002600AC" w:rsidRPr="004E41E6" w:rsidRDefault="002600AC" w:rsidP="001D3773">
            <w:pPr>
              <w:pStyle w:val="RepTableHeader"/>
              <w:jc w:val="center"/>
            </w:pPr>
            <w:r w:rsidRPr="004E41E6">
              <w:t>Owner</w:t>
            </w:r>
          </w:p>
        </w:tc>
      </w:tr>
      <w:tr w:rsidR="002600AC" w:rsidRPr="004E41E6" w14:paraId="1B85A588" w14:textId="77777777" w:rsidTr="001B43D5">
        <w:tc>
          <w:tcPr>
            <w:tcW w:w="351" w:type="pct"/>
            <w:shd w:val="clear" w:color="auto" w:fill="auto"/>
          </w:tcPr>
          <w:p w14:paraId="3EB4AF34" w14:textId="77777777" w:rsidR="002600AC" w:rsidRPr="001B43D5" w:rsidRDefault="002600AC" w:rsidP="007A393A">
            <w:pPr>
              <w:pStyle w:val="RepTable"/>
              <w:rPr>
                <w:highlight w:val="yellow"/>
              </w:rPr>
            </w:pPr>
            <w:r w:rsidRPr="001B43D5">
              <w:rPr>
                <w:highlight w:val="yellow"/>
              </w:rPr>
              <w:t>KCP XX</w:t>
            </w:r>
          </w:p>
        </w:tc>
        <w:tc>
          <w:tcPr>
            <w:tcW w:w="639" w:type="pct"/>
            <w:shd w:val="clear" w:color="auto" w:fill="auto"/>
          </w:tcPr>
          <w:p w14:paraId="34B23FE6" w14:textId="77777777" w:rsidR="002600AC" w:rsidRPr="001B43D5" w:rsidRDefault="002600AC" w:rsidP="007A393A">
            <w:pPr>
              <w:pStyle w:val="RepTable"/>
              <w:rPr>
                <w:highlight w:val="yellow"/>
              </w:rPr>
            </w:pPr>
            <w:r w:rsidRPr="001B43D5">
              <w:rPr>
                <w:highlight w:val="yellow"/>
              </w:rPr>
              <w:t>Author</w:t>
            </w:r>
          </w:p>
        </w:tc>
        <w:tc>
          <w:tcPr>
            <w:tcW w:w="272" w:type="pct"/>
            <w:shd w:val="clear" w:color="auto" w:fill="auto"/>
          </w:tcPr>
          <w:p w14:paraId="354A2483" w14:textId="77777777" w:rsidR="002600AC" w:rsidRPr="001B43D5" w:rsidRDefault="002600AC" w:rsidP="001B43D5">
            <w:pPr>
              <w:pStyle w:val="RepTable"/>
              <w:jc w:val="center"/>
              <w:rPr>
                <w:highlight w:val="yellow"/>
              </w:rPr>
            </w:pPr>
            <w:r w:rsidRPr="001B43D5">
              <w:rPr>
                <w:highlight w:val="yellow"/>
              </w:rPr>
              <w:t>YYYY</w:t>
            </w:r>
          </w:p>
        </w:tc>
        <w:tc>
          <w:tcPr>
            <w:tcW w:w="2952" w:type="pct"/>
            <w:shd w:val="clear" w:color="auto" w:fill="auto"/>
          </w:tcPr>
          <w:p w14:paraId="786773C7" w14:textId="77777777" w:rsidR="002600AC" w:rsidRPr="001B43D5" w:rsidRDefault="002600AC" w:rsidP="007A393A">
            <w:pPr>
              <w:pStyle w:val="RepTable"/>
              <w:rPr>
                <w:highlight w:val="yellow"/>
              </w:rPr>
            </w:pPr>
            <w:r w:rsidRPr="001B43D5">
              <w:rPr>
                <w:highlight w:val="yellow"/>
              </w:rPr>
              <w:t xml:space="preserve">Title </w:t>
            </w:r>
          </w:p>
          <w:p w14:paraId="33D1905B" w14:textId="77777777" w:rsidR="002600AC" w:rsidRPr="001B43D5" w:rsidRDefault="00C05844" w:rsidP="007A393A">
            <w:pPr>
              <w:pStyle w:val="RepTable"/>
              <w:rPr>
                <w:highlight w:val="yellow"/>
              </w:rPr>
            </w:pPr>
            <w:r w:rsidRPr="001B43D5">
              <w:rPr>
                <w:highlight w:val="yellow"/>
              </w:rPr>
              <w:t>Company Report No</w:t>
            </w:r>
            <w:r w:rsidR="002600AC" w:rsidRPr="001B43D5">
              <w:rPr>
                <w:highlight w:val="yellow"/>
              </w:rPr>
              <w:t xml:space="preserve"> </w:t>
            </w:r>
          </w:p>
          <w:p w14:paraId="099BBEAA" w14:textId="77777777" w:rsidR="002600AC" w:rsidRPr="001B43D5" w:rsidRDefault="002600AC" w:rsidP="007A393A">
            <w:pPr>
              <w:pStyle w:val="RepTable"/>
              <w:rPr>
                <w:highlight w:val="yellow"/>
              </w:rPr>
            </w:pPr>
            <w:r w:rsidRPr="001B43D5">
              <w:rPr>
                <w:highlight w:val="yellow"/>
              </w:rPr>
              <w:t xml:space="preserve">Source </w:t>
            </w:r>
          </w:p>
          <w:p w14:paraId="36EE3DCD" w14:textId="77777777" w:rsidR="002600AC" w:rsidRPr="001B43D5" w:rsidRDefault="002600AC" w:rsidP="007A393A">
            <w:pPr>
              <w:pStyle w:val="RepTable"/>
              <w:rPr>
                <w:highlight w:val="yellow"/>
              </w:rPr>
            </w:pPr>
            <w:r w:rsidRPr="001B43D5">
              <w:rPr>
                <w:highlight w:val="yellow"/>
              </w:rPr>
              <w:t>GLP/non GLP/GEP/non GEP</w:t>
            </w:r>
          </w:p>
          <w:p w14:paraId="6CC5A43B" w14:textId="77777777" w:rsidR="002600AC" w:rsidRPr="001B43D5" w:rsidRDefault="002600AC" w:rsidP="007A393A">
            <w:pPr>
              <w:pStyle w:val="RepTable"/>
              <w:rPr>
                <w:highlight w:val="yellow"/>
              </w:rPr>
            </w:pPr>
            <w:r w:rsidRPr="001B43D5">
              <w:rPr>
                <w:highlight w:val="yellow"/>
              </w:rPr>
              <w:t>Published/Unpublished</w:t>
            </w:r>
          </w:p>
        </w:tc>
        <w:tc>
          <w:tcPr>
            <w:tcW w:w="344" w:type="pct"/>
            <w:shd w:val="clear" w:color="auto" w:fill="auto"/>
          </w:tcPr>
          <w:p w14:paraId="753A6590" w14:textId="77777777" w:rsidR="002600AC" w:rsidRPr="001B43D5" w:rsidRDefault="002600AC" w:rsidP="001B43D5">
            <w:pPr>
              <w:pStyle w:val="RepTable"/>
              <w:jc w:val="center"/>
              <w:rPr>
                <w:highlight w:val="yellow"/>
              </w:rPr>
            </w:pPr>
            <w:r w:rsidRPr="001B43D5">
              <w:rPr>
                <w:highlight w:val="yellow"/>
              </w:rPr>
              <w:t>Y/N</w:t>
            </w:r>
          </w:p>
        </w:tc>
        <w:tc>
          <w:tcPr>
            <w:tcW w:w="442" w:type="pct"/>
            <w:shd w:val="clear" w:color="auto" w:fill="auto"/>
          </w:tcPr>
          <w:p w14:paraId="5C574883" w14:textId="77777777" w:rsidR="002600AC" w:rsidRPr="001B43D5" w:rsidRDefault="002600AC" w:rsidP="001B43D5">
            <w:pPr>
              <w:pStyle w:val="RepTable"/>
              <w:jc w:val="center"/>
              <w:rPr>
                <w:highlight w:val="yellow"/>
              </w:rPr>
            </w:pPr>
            <w:r w:rsidRPr="001B43D5">
              <w:rPr>
                <w:highlight w:val="yellow"/>
              </w:rPr>
              <w:t>Owner</w:t>
            </w:r>
          </w:p>
        </w:tc>
      </w:tr>
      <w:tr w:rsidR="002600AC" w:rsidRPr="001B43D5" w14:paraId="6AAD48A5" w14:textId="77777777" w:rsidTr="001B43D5">
        <w:tc>
          <w:tcPr>
            <w:tcW w:w="351" w:type="pct"/>
            <w:shd w:val="clear" w:color="auto" w:fill="auto"/>
          </w:tcPr>
          <w:p w14:paraId="712C0102" w14:textId="77777777" w:rsidR="002600AC" w:rsidRPr="001B43D5" w:rsidRDefault="002600AC" w:rsidP="007A393A">
            <w:pPr>
              <w:pStyle w:val="RepTable"/>
              <w:rPr>
                <w:highlight w:val="yellow"/>
              </w:rPr>
            </w:pPr>
          </w:p>
        </w:tc>
        <w:tc>
          <w:tcPr>
            <w:tcW w:w="639" w:type="pct"/>
            <w:shd w:val="clear" w:color="auto" w:fill="auto"/>
          </w:tcPr>
          <w:p w14:paraId="402FA92E" w14:textId="77777777" w:rsidR="002600AC" w:rsidRPr="001B43D5" w:rsidRDefault="002600AC" w:rsidP="007A393A">
            <w:pPr>
              <w:pStyle w:val="RepTable"/>
              <w:rPr>
                <w:highlight w:val="yellow"/>
              </w:rPr>
            </w:pPr>
          </w:p>
        </w:tc>
        <w:tc>
          <w:tcPr>
            <w:tcW w:w="272" w:type="pct"/>
            <w:shd w:val="clear" w:color="auto" w:fill="auto"/>
          </w:tcPr>
          <w:p w14:paraId="7F7A227F" w14:textId="77777777" w:rsidR="002600AC" w:rsidRPr="001B43D5" w:rsidRDefault="002600AC" w:rsidP="001B43D5">
            <w:pPr>
              <w:pStyle w:val="RepTable"/>
              <w:jc w:val="center"/>
              <w:rPr>
                <w:highlight w:val="yellow"/>
              </w:rPr>
            </w:pPr>
          </w:p>
        </w:tc>
        <w:tc>
          <w:tcPr>
            <w:tcW w:w="2952" w:type="pct"/>
            <w:shd w:val="clear" w:color="auto" w:fill="auto"/>
          </w:tcPr>
          <w:p w14:paraId="0B8A6BB5" w14:textId="77777777" w:rsidR="002600AC" w:rsidRPr="001B43D5" w:rsidRDefault="002600AC" w:rsidP="007A393A">
            <w:pPr>
              <w:pStyle w:val="RepTable"/>
              <w:rPr>
                <w:highlight w:val="yellow"/>
              </w:rPr>
            </w:pPr>
          </w:p>
        </w:tc>
        <w:tc>
          <w:tcPr>
            <w:tcW w:w="344" w:type="pct"/>
            <w:shd w:val="clear" w:color="auto" w:fill="auto"/>
          </w:tcPr>
          <w:p w14:paraId="5852C51C" w14:textId="77777777" w:rsidR="002600AC" w:rsidRPr="001B43D5" w:rsidRDefault="002600AC" w:rsidP="001B43D5">
            <w:pPr>
              <w:pStyle w:val="RepTable"/>
              <w:jc w:val="center"/>
              <w:rPr>
                <w:highlight w:val="yellow"/>
              </w:rPr>
            </w:pPr>
          </w:p>
        </w:tc>
        <w:tc>
          <w:tcPr>
            <w:tcW w:w="442" w:type="pct"/>
            <w:shd w:val="clear" w:color="auto" w:fill="auto"/>
          </w:tcPr>
          <w:p w14:paraId="7A60B283" w14:textId="77777777" w:rsidR="002600AC" w:rsidRPr="001B43D5" w:rsidRDefault="002600AC" w:rsidP="001B43D5">
            <w:pPr>
              <w:pStyle w:val="RepTable"/>
              <w:jc w:val="center"/>
              <w:rPr>
                <w:highlight w:val="yellow"/>
              </w:rPr>
            </w:pPr>
          </w:p>
        </w:tc>
      </w:tr>
    </w:tbl>
    <w:p w14:paraId="14C8C1ED" w14:textId="77777777" w:rsidR="002600AC" w:rsidRPr="00E938E9" w:rsidRDefault="002600AC" w:rsidP="002600AC">
      <w:pPr>
        <w:pStyle w:val="OECD-BASIS-TEXT"/>
      </w:pPr>
    </w:p>
    <w:p w14:paraId="74C46EB8" w14:textId="77777777" w:rsidR="002600AC" w:rsidRPr="004E41E6" w:rsidRDefault="002600AC" w:rsidP="002600AC">
      <w:pPr>
        <w:pStyle w:val="RepNewPart"/>
      </w:pPr>
      <w:r w:rsidRPr="004E41E6">
        <w:t xml:space="preserve">List of data relied on </w:t>
      </w:r>
      <w:r w:rsidR="0016104A">
        <w:t xml:space="preserve">and </w:t>
      </w:r>
      <w:r w:rsidRPr="004E41E6">
        <w:t xml:space="preserve">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2600AC" w:rsidRPr="004E41E6" w14:paraId="6AB5049E" w14:textId="77777777" w:rsidTr="001D3773">
        <w:trPr>
          <w:tblHeader/>
        </w:trPr>
        <w:tc>
          <w:tcPr>
            <w:tcW w:w="351" w:type="pct"/>
            <w:shd w:val="clear" w:color="auto" w:fill="auto"/>
            <w:vAlign w:val="center"/>
          </w:tcPr>
          <w:p w14:paraId="2ED88FF1" w14:textId="77777777" w:rsidR="002600AC" w:rsidRPr="004E41E6" w:rsidRDefault="002600AC" w:rsidP="001D3773">
            <w:pPr>
              <w:pStyle w:val="RepTableHeader"/>
              <w:jc w:val="center"/>
            </w:pPr>
            <w:r w:rsidRPr="004E41E6">
              <w:t>Data point</w:t>
            </w:r>
          </w:p>
        </w:tc>
        <w:tc>
          <w:tcPr>
            <w:tcW w:w="639" w:type="pct"/>
            <w:shd w:val="clear" w:color="auto" w:fill="auto"/>
            <w:vAlign w:val="center"/>
          </w:tcPr>
          <w:p w14:paraId="4516D735" w14:textId="77777777" w:rsidR="002600AC" w:rsidRPr="004E41E6" w:rsidRDefault="002600AC" w:rsidP="001D3773">
            <w:pPr>
              <w:pStyle w:val="RepTableHeader"/>
              <w:jc w:val="center"/>
            </w:pPr>
            <w:r w:rsidRPr="004E41E6">
              <w:t>Author(s)</w:t>
            </w:r>
          </w:p>
        </w:tc>
        <w:tc>
          <w:tcPr>
            <w:tcW w:w="272" w:type="pct"/>
            <w:shd w:val="clear" w:color="auto" w:fill="auto"/>
            <w:vAlign w:val="center"/>
          </w:tcPr>
          <w:p w14:paraId="184AF11C" w14:textId="77777777" w:rsidR="002600AC" w:rsidRPr="004E41E6" w:rsidRDefault="002600AC" w:rsidP="001D3773">
            <w:pPr>
              <w:pStyle w:val="RepTableHeader"/>
              <w:jc w:val="center"/>
            </w:pPr>
            <w:r w:rsidRPr="004E41E6">
              <w:t>Year</w:t>
            </w:r>
          </w:p>
        </w:tc>
        <w:tc>
          <w:tcPr>
            <w:tcW w:w="2952" w:type="pct"/>
            <w:shd w:val="clear" w:color="auto" w:fill="auto"/>
            <w:vAlign w:val="center"/>
          </w:tcPr>
          <w:p w14:paraId="0E108562" w14:textId="77777777" w:rsidR="002600AC" w:rsidRPr="004E41E6" w:rsidRDefault="002600AC" w:rsidP="001D3773">
            <w:pPr>
              <w:pStyle w:val="RepTableHeader"/>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44" w:type="pct"/>
            <w:shd w:val="clear" w:color="auto" w:fill="auto"/>
            <w:vAlign w:val="center"/>
          </w:tcPr>
          <w:p w14:paraId="2AD9BBA6" w14:textId="77777777" w:rsidR="002600AC" w:rsidRPr="004E41E6" w:rsidRDefault="002600AC" w:rsidP="001D3773">
            <w:pPr>
              <w:pStyle w:val="RepTableHeader"/>
              <w:jc w:val="center"/>
            </w:pPr>
            <w:r w:rsidRPr="004E41E6">
              <w:t>Vertebrate study</w:t>
            </w:r>
          </w:p>
          <w:p w14:paraId="7E0087DF" w14:textId="77777777" w:rsidR="002600AC" w:rsidRPr="004E41E6" w:rsidRDefault="002600AC" w:rsidP="001D3773">
            <w:pPr>
              <w:pStyle w:val="RepTableHeader"/>
              <w:jc w:val="center"/>
            </w:pPr>
            <w:r w:rsidRPr="004E41E6">
              <w:t>Y/N</w:t>
            </w:r>
          </w:p>
        </w:tc>
        <w:tc>
          <w:tcPr>
            <w:tcW w:w="442" w:type="pct"/>
            <w:shd w:val="clear" w:color="auto" w:fill="auto"/>
            <w:vAlign w:val="center"/>
          </w:tcPr>
          <w:p w14:paraId="75697B88" w14:textId="77777777" w:rsidR="002600AC" w:rsidRPr="004E41E6" w:rsidRDefault="002600AC" w:rsidP="001D3773">
            <w:pPr>
              <w:pStyle w:val="RepTableHeader"/>
              <w:jc w:val="center"/>
            </w:pPr>
            <w:r w:rsidRPr="004E41E6">
              <w:t>Owner</w:t>
            </w:r>
          </w:p>
        </w:tc>
      </w:tr>
      <w:tr w:rsidR="002600AC" w:rsidRPr="004E41E6" w14:paraId="0C870031" w14:textId="77777777" w:rsidTr="001B43D5">
        <w:tc>
          <w:tcPr>
            <w:tcW w:w="351" w:type="pct"/>
            <w:shd w:val="clear" w:color="auto" w:fill="auto"/>
          </w:tcPr>
          <w:p w14:paraId="3D7F171C" w14:textId="77777777" w:rsidR="002600AC" w:rsidRPr="001B43D5" w:rsidRDefault="002600AC" w:rsidP="007A393A">
            <w:pPr>
              <w:pStyle w:val="RepTable"/>
              <w:rPr>
                <w:highlight w:val="yellow"/>
              </w:rPr>
            </w:pPr>
            <w:r w:rsidRPr="001B43D5">
              <w:rPr>
                <w:highlight w:val="yellow"/>
              </w:rPr>
              <w:t>KCP XX</w:t>
            </w:r>
          </w:p>
        </w:tc>
        <w:tc>
          <w:tcPr>
            <w:tcW w:w="639" w:type="pct"/>
            <w:shd w:val="clear" w:color="auto" w:fill="auto"/>
          </w:tcPr>
          <w:p w14:paraId="4FA674B9" w14:textId="77777777" w:rsidR="002600AC" w:rsidRPr="001B43D5" w:rsidRDefault="002600AC" w:rsidP="007A393A">
            <w:pPr>
              <w:pStyle w:val="RepTable"/>
              <w:rPr>
                <w:highlight w:val="yellow"/>
              </w:rPr>
            </w:pPr>
            <w:r w:rsidRPr="001B43D5">
              <w:rPr>
                <w:highlight w:val="yellow"/>
              </w:rPr>
              <w:t>Author</w:t>
            </w:r>
          </w:p>
        </w:tc>
        <w:tc>
          <w:tcPr>
            <w:tcW w:w="272" w:type="pct"/>
            <w:shd w:val="clear" w:color="auto" w:fill="auto"/>
          </w:tcPr>
          <w:p w14:paraId="3FD8B818" w14:textId="77777777" w:rsidR="002600AC" w:rsidRPr="001B43D5" w:rsidRDefault="002600AC" w:rsidP="001B43D5">
            <w:pPr>
              <w:pStyle w:val="RepTable"/>
              <w:jc w:val="center"/>
              <w:rPr>
                <w:highlight w:val="yellow"/>
              </w:rPr>
            </w:pPr>
            <w:r w:rsidRPr="001B43D5">
              <w:rPr>
                <w:highlight w:val="yellow"/>
              </w:rPr>
              <w:t>YYYY</w:t>
            </w:r>
          </w:p>
        </w:tc>
        <w:tc>
          <w:tcPr>
            <w:tcW w:w="2952" w:type="pct"/>
            <w:shd w:val="clear" w:color="auto" w:fill="auto"/>
          </w:tcPr>
          <w:p w14:paraId="781B5738" w14:textId="77777777" w:rsidR="002600AC" w:rsidRPr="001B43D5" w:rsidRDefault="002600AC" w:rsidP="007A393A">
            <w:pPr>
              <w:pStyle w:val="RepTable"/>
              <w:rPr>
                <w:highlight w:val="yellow"/>
              </w:rPr>
            </w:pPr>
            <w:r w:rsidRPr="001B43D5">
              <w:rPr>
                <w:highlight w:val="yellow"/>
              </w:rPr>
              <w:t xml:space="preserve">Title </w:t>
            </w:r>
          </w:p>
          <w:p w14:paraId="4BEDEBC4" w14:textId="77777777" w:rsidR="002600AC" w:rsidRPr="001B43D5" w:rsidRDefault="00C05844" w:rsidP="007A393A">
            <w:pPr>
              <w:pStyle w:val="RepTable"/>
              <w:rPr>
                <w:highlight w:val="yellow"/>
              </w:rPr>
            </w:pPr>
            <w:r w:rsidRPr="001B43D5">
              <w:rPr>
                <w:highlight w:val="yellow"/>
              </w:rPr>
              <w:t>Company Report No</w:t>
            </w:r>
            <w:r w:rsidR="002600AC" w:rsidRPr="001B43D5">
              <w:rPr>
                <w:highlight w:val="yellow"/>
              </w:rPr>
              <w:t xml:space="preserve"> </w:t>
            </w:r>
          </w:p>
          <w:p w14:paraId="017A91C1" w14:textId="77777777" w:rsidR="002600AC" w:rsidRPr="001B43D5" w:rsidRDefault="002600AC" w:rsidP="007A393A">
            <w:pPr>
              <w:pStyle w:val="RepTable"/>
              <w:rPr>
                <w:highlight w:val="yellow"/>
              </w:rPr>
            </w:pPr>
            <w:r w:rsidRPr="001B43D5">
              <w:rPr>
                <w:highlight w:val="yellow"/>
              </w:rPr>
              <w:t xml:space="preserve">Source </w:t>
            </w:r>
          </w:p>
          <w:p w14:paraId="56363A88" w14:textId="77777777" w:rsidR="002600AC" w:rsidRPr="001B43D5" w:rsidRDefault="002600AC" w:rsidP="007A393A">
            <w:pPr>
              <w:pStyle w:val="RepTable"/>
              <w:rPr>
                <w:highlight w:val="yellow"/>
              </w:rPr>
            </w:pPr>
            <w:r w:rsidRPr="001B43D5">
              <w:rPr>
                <w:highlight w:val="yellow"/>
              </w:rPr>
              <w:t>GLP/non GLP/GEP/non GEP</w:t>
            </w:r>
          </w:p>
          <w:p w14:paraId="79704DB1" w14:textId="77777777" w:rsidR="002600AC" w:rsidRPr="001B43D5" w:rsidRDefault="002600AC" w:rsidP="007A393A">
            <w:pPr>
              <w:pStyle w:val="RepTable"/>
              <w:rPr>
                <w:highlight w:val="yellow"/>
              </w:rPr>
            </w:pPr>
            <w:r w:rsidRPr="001B43D5">
              <w:rPr>
                <w:highlight w:val="yellow"/>
              </w:rPr>
              <w:t>Published/Unpublished</w:t>
            </w:r>
          </w:p>
        </w:tc>
        <w:tc>
          <w:tcPr>
            <w:tcW w:w="344" w:type="pct"/>
            <w:shd w:val="clear" w:color="auto" w:fill="auto"/>
          </w:tcPr>
          <w:p w14:paraId="6461863F" w14:textId="77777777" w:rsidR="002600AC" w:rsidRPr="001B43D5" w:rsidRDefault="002600AC" w:rsidP="001B43D5">
            <w:pPr>
              <w:pStyle w:val="RepTable"/>
              <w:jc w:val="center"/>
              <w:rPr>
                <w:highlight w:val="yellow"/>
              </w:rPr>
            </w:pPr>
            <w:r w:rsidRPr="001B43D5">
              <w:rPr>
                <w:highlight w:val="yellow"/>
              </w:rPr>
              <w:t>Y/N</w:t>
            </w:r>
          </w:p>
        </w:tc>
        <w:tc>
          <w:tcPr>
            <w:tcW w:w="442" w:type="pct"/>
            <w:shd w:val="clear" w:color="auto" w:fill="auto"/>
          </w:tcPr>
          <w:p w14:paraId="0C67FDF9" w14:textId="77777777" w:rsidR="002600AC" w:rsidRPr="001B43D5" w:rsidRDefault="002600AC" w:rsidP="001B43D5">
            <w:pPr>
              <w:pStyle w:val="RepTable"/>
              <w:jc w:val="center"/>
              <w:rPr>
                <w:highlight w:val="yellow"/>
              </w:rPr>
            </w:pPr>
            <w:r w:rsidRPr="001B43D5">
              <w:rPr>
                <w:highlight w:val="yellow"/>
              </w:rPr>
              <w:t>Owner</w:t>
            </w:r>
          </w:p>
        </w:tc>
      </w:tr>
      <w:tr w:rsidR="002600AC" w:rsidRPr="001B43D5" w14:paraId="20A84787" w14:textId="77777777" w:rsidTr="001B43D5">
        <w:tc>
          <w:tcPr>
            <w:tcW w:w="351" w:type="pct"/>
            <w:shd w:val="clear" w:color="auto" w:fill="auto"/>
          </w:tcPr>
          <w:p w14:paraId="321F1D43" w14:textId="77777777" w:rsidR="002600AC" w:rsidRPr="001B43D5" w:rsidRDefault="002600AC" w:rsidP="007A393A">
            <w:pPr>
              <w:pStyle w:val="RepTable"/>
              <w:rPr>
                <w:highlight w:val="yellow"/>
              </w:rPr>
            </w:pPr>
          </w:p>
        </w:tc>
        <w:tc>
          <w:tcPr>
            <w:tcW w:w="639" w:type="pct"/>
            <w:shd w:val="clear" w:color="auto" w:fill="auto"/>
          </w:tcPr>
          <w:p w14:paraId="6EB2556D" w14:textId="77777777" w:rsidR="002600AC" w:rsidRPr="001B43D5" w:rsidRDefault="002600AC" w:rsidP="007A393A">
            <w:pPr>
              <w:pStyle w:val="RepTable"/>
              <w:rPr>
                <w:highlight w:val="yellow"/>
              </w:rPr>
            </w:pPr>
          </w:p>
        </w:tc>
        <w:tc>
          <w:tcPr>
            <w:tcW w:w="272" w:type="pct"/>
            <w:shd w:val="clear" w:color="auto" w:fill="auto"/>
          </w:tcPr>
          <w:p w14:paraId="4A841861" w14:textId="77777777" w:rsidR="002600AC" w:rsidRPr="001B43D5" w:rsidRDefault="002600AC" w:rsidP="001B43D5">
            <w:pPr>
              <w:pStyle w:val="RepTable"/>
              <w:jc w:val="center"/>
              <w:rPr>
                <w:highlight w:val="yellow"/>
              </w:rPr>
            </w:pPr>
          </w:p>
        </w:tc>
        <w:tc>
          <w:tcPr>
            <w:tcW w:w="2952" w:type="pct"/>
            <w:shd w:val="clear" w:color="auto" w:fill="auto"/>
          </w:tcPr>
          <w:p w14:paraId="48A81CBA" w14:textId="77777777" w:rsidR="002600AC" w:rsidRPr="001B43D5" w:rsidRDefault="002600AC" w:rsidP="007A393A">
            <w:pPr>
              <w:pStyle w:val="RepTable"/>
              <w:rPr>
                <w:highlight w:val="yellow"/>
              </w:rPr>
            </w:pPr>
          </w:p>
        </w:tc>
        <w:tc>
          <w:tcPr>
            <w:tcW w:w="344" w:type="pct"/>
            <w:shd w:val="clear" w:color="auto" w:fill="auto"/>
          </w:tcPr>
          <w:p w14:paraId="7462DD17" w14:textId="77777777" w:rsidR="002600AC" w:rsidRPr="001B43D5" w:rsidRDefault="002600AC" w:rsidP="001B43D5">
            <w:pPr>
              <w:pStyle w:val="RepTable"/>
              <w:jc w:val="center"/>
              <w:rPr>
                <w:highlight w:val="yellow"/>
              </w:rPr>
            </w:pPr>
          </w:p>
        </w:tc>
        <w:tc>
          <w:tcPr>
            <w:tcW w:w="442" w:type="pct"/>
            <w:shd w:val="clear" w:color="auto" w:fill="auto"/>
          </w:tcPr>
          <w:p w14:paraId="0FC8AD2D" w14:textId="77777777" w:rsidR="002600AC" w:rsidRPr="001B43D5" w:rsidRDefault="002600AC" w:rsidP="001B43D5">
            <w:pPr>
              <w:pStyle w:val="RepTable"/>
              <w:jc w:val="center"/>
              <w:rPr>
                <w:highlight w:val="yellow"/>
              </w:rPr>
            </w:pPr>
          </w:p>
        </w:tc>
      </w:tr>
    </w:tbl>
    <w:p w14:paraId="72CCD803" w14:textId="77777777" w:rsidR="00057306" w:rsidRPr="002A5C62" w:rsidRDefault="00057306" w:rsidP="005C6EFD">
      <w:pPr>
        <w:pStyle w:val="RepStandard"/>
        <w:rPr>
          <w:sz w:val="20"/>
        </w:rPr>
      </w:pPr>
    </w:p>
    <w:p w14:paraId="3787E05A" w14:textId="77777777" w:rsidR="00057306" w:rsidRPr="002A5C62" w:rsidRDefault="00057306" w:rsidP="00533940">
      <w:pPr>
        <w:rPr>
          <w:lang w:val="en-GB"/>
        </w:rPr>
        <w:sectPr w:rsidR="00057306" w:rsidRPr="002A5C62" w:rsidSect="00882C1C">
          <w:pgSz w:w="16834" w:h="11909" w:orient="landscape" w:code="9"/>
          <w:pgMar w:top="1417" w:right="1134" w:bottom="1134" w:left="1134" w:header="709" w:footer="142" w:gutter="0"/>
          <w:pgNumType w:chapSep="period"/>
          <w:cols w:space="720"/>
          <w:noEndnote/>
          <w:docGrid w:linePitch="233"/>
        </w:sectPr>
      </w:pPr>
    </w:p>
    <w:p w14:paraId="72B6C0DF" w14:textId="77777777" w:rsidR="00057306" w:rsidRPr="002A5C62" w:rsidRDefault="00057306" w:rsidP="00533940">
      <w:pPr>
        <w:pStyle w:val="RepAppendix1"/>
      </w:pPr>
      <w:bookmarkStart w:id="310" w:name="_Toc413431323"/>
      <w:bookmarkStart w:id="311" w:name="_Toc413925460"/>
      <w:bookmarkStart w:id="312" w:name="_Toc413934898"/>
      <w:bookmarkStart w:id="313" w:name="_Toc413936652"/>
      <w:bookmarkStart w:id="314" w:name="_Toc413936742"/>
      <w:bookmarkStart w:id="315" w:name="_Toc414361482"/>
      <w:bookmarkStart w:id="316" w:name="_Toc414438825"/>
      <w:bookmarkStart w:id="317" w:name="_Toc414440519"/>
      <w:bookmarkStart w:id="318" w:name="_Toc171583143"/>
      <w:bookmarkStart w:id="319" w:name="_Toc329611022"/>
      <w:bookmarkStart w:id="320" w:name="_Toc387748472"/>
      <w:bookmarkStart w:id="321" w:name="_Toc413426426"/>
      <w:bookmarkStart w:id="322" w:name="_Toc413430165"/>
      <w:bookmarkStart w:id="323" w:name="_Toc413430566"/>
      <w:bookmarkStart w:id="324" w:name="_Toc413431158"/>
      <w:bookmarkEnd w:id="306"/>
      <w:r w:rsidRPr="002A5C62">
        <w:lastRenderedPageBreak/>
        <w:t>Additional data on the physical, chemical and technical properties of the active substance</w:t>
      </w:r>
      <w:bookmarkEnd w:id="310"/>
      <w:bookmarkEnd w:id="311"/>
      <w:bookmarkEnd w:id="312"/>
      <w:bookmarkEnd w:id="313"/>
      <w:bookmarkEnd w:id="314"/>
      <w:bookmarkEnd w:id="315"/>
      <w:bookmarkEnd w:id="316"/>
      <w:bookmarkEnd w:id="317"/>
      <w:bookmarkEnd w:id="318"/>
      <w:r w:rsidRPr="002A5C62">
        <w:t xml:space="preserve"> </w:t>
      </w:r>
      <w:bookmarkEnd w:id="319"/>
      <w:bookmarkEnd w:id="320"/>
      <w:bookmarkEnd w:id="321"/>
      <w:bookmarkEnd w:id="322"/>
      <w:bookmarkEnd w:id="323"/>
      <w:bookmarkEnd w:id="324"/>
    </w:p>
    <w:p w14:paraId="68122598" w14:textId="77777777" w:rsidR="007345B3" w:rsidRPr="002A5C62" w:rsidRDefault="009E6FA7" w:rsidP="007345B3">
      <w:pPr>
        <w:pStyle w:val="RepAppendix2"/>
      </w:pPr>
      <w:bookmarkStart w:id="325" w:name="_Toc171583144"/>
      <w:r>
        <w:t>Thiabendazole</w:t>
      </w:r>
      <w:bookmarkEnd w:id="325"/>
    </w:p>
    <w:p w14:paraId="1B39185B" w14:textId="77777777" w:rsidR="00B6469A" w:rsidRPr="00B6469A" w:rsidRDefault="009E6FA7" w:rsidP="00B6469A">
      <w:pPr>
        <w:pStyle w:val="RepStandard"/>
      </w:pPr>
      <w:r>
        <w:t>No additional information.</w:t>
      </w:r>
    </w:p>
    <w:sectPr w:rsidR="00B6469A" w:rsidRPr="00B6469A" w:rsidSect="00882C1C">
      <w:headerReference w:type="even" r:id="rId16"/>
      <w:headerReference w:type="first" r:id="rId17"/>
      <w:pgSz w:w="11909" w:h="16834" w:code="9"/>
      <w:pgMar w:top="1417" w:right="1134" w:bottom="1134" w:left="1417" w:header="709" w:footer="142" w:gutter="0"/>
      <w:pgNumType w:chapSep="period"/>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A5B667" w14:textId="77777777" w:rsidR="0065164F" w:rsidRDefault="0065164F">
      <w:r>
        <w:separator/>
      </w:r>
    </w:p>
  </w:endnote>
  <w:endnote w:type="continuationSeparator" w:id="0">
    <w:p w14:paraId="525472AE" w14:textId="77777777" w:rsidR="0065164F" w:rsidRDefault="00651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657AE" w14:textId="77777777" w:rsidR="00BF007F" w:rsidRDefault="00BF007F" w:rsidP="002A5C6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6FE73BE" w14:textId="77777777" w:rsidR="00BF007F" w:rsidRDefault="00BF007F"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4A5A6" w14:textId="77777777" w:rsidR="0065164F" w:rsidRDefault="0065164F">
      <w:r>
        <w:separator/>
      </w:r>
    </w:p>
  </w:footnote>
  <w:footnote w:type="continuationSeparator" w:id="0">
    <w:p w14:paraId="7CDB3DDD" w14:textId="77777777" w:rsidR="0065164F" w:rsidRDefault="00651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4E443" w14:textId="7994213B" w:rsidR="00BF007F" w:rsidRPr="00473FB0" w:rsidRDefault="00BF007F" w:rsidP="00D20EDD">
    <w:pPr>
      <w:pStyle w:val="RepPageHeader"/>
      <w:framePr w:w="2500" w:h="363" w:wrap="around" w:vAnchor="page" w:hAnchor="page" w:x="8341" w:y="701"/>
      <w:pBdr>
        <w:bottom w:val="single" w:sz="4" w:space="1" w:color="auto"/>
      </w:pBdr>
      <w:jc w:val="right"/>
      <w:rPr>
        <w:rStyle w:val="Numerstrony"/>
        <w:szCs w:val="20"/>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AA54A7">
      <w:rPr>
        <w:rStyle w:val="Numerstrony"/>
        <w:noProof/>
        <w:szCs w:val="20"/>
      </w:rPr>
      <w:t>26</w:t>
    </w:r>
    <w:r w:rsidRPr="00832E39">
      <w:rPr>
        <w:rStyle w:val="Numerstrony"/>
        <w:noProof/>
        <w:szCs w:val="20"/>
      </w:rPr>
      <w:fldChar w:fldCharType="end"/>
    </w:r>
    <w:r>
      <w:rPr>
        <w:rStyle w:val="Numerstrony"/>
        <w:noProof/>
        <w:szCs w:val="20"/>
      </w:rPr>
      <w:t xml:space="preserve"> /</w:t>
    </w:r>
    <w:r w:rsidRPr="00FC448D">
      <w:rPr>
        <w:rStyle w:val="Numerstrony"/>
        <w:szCs w:val="20"/>
      </w:rPr>
      <w:fldChar w:fldCharType="begin"/>
    </w:r>
    <w:r w:rsidRPr="00FC448D">
      <w:rPr>
        <w:rStyle w:val="Numerstrony"/>
        <w:szCs w:val="20"/>
      </w:rPr>
      <w:instrText xml:space="preserve"> NUMPAGES </w:instrText>
    </w:r>
    <w:r w:rsidRPr="00FC448D">
      <w:rPr>
        <w:rStyle w:val="Numerstrony"/>
        <w:szCs w:val="20"/>
      </w:rPr>
      <w:fldChar w:fldCharType="separate"/>
    </w:r>
    <w:r w:rsidR="00AA54A7">
      <w:rPr>
        <w:rStyle w:val="Numerstrony"/>
        <w:noProof/>
        <w:szCs w:val="20"/>
      </w:rPr>
      <w:t>26</w:t>
    </w:r>
    <w:r w:rsidRPr="00FC448D">
      <w:rPr>
        <w:rStyle w:val="Numerstrony"/>
        <w:szCs w:val="20"/>
      </w:rPr>
      <w:fldChar w:fldCharType="end"/>
    </w:r>
    <w:r w:rsidRPr="00FC448D">
      <w:rPr>
        <w:rStyle w:val="Numerstrony"/>
        <w:szCs w:val="20"/>
      </w:rPr>
      <w:br/>
    </w:r>
    <w:r w:rsidRPr="00EE68A7">
      <w:rPr>
        <w:rStyle w:val="Numerstrony"/>
        <w:szCs w:val="20"/>
      </w:rPr>
      <w:t xml:space="preserve">Template </w:t>
    </w:r>
    <w:r>
      <w:rPr>
        <w:rStyle w:val="Numerstrony"/>
        <w:szCs w:val="20"/>
      </w:rPr>
      <w:t>for chemical PPP</w:t>
    </w:r>
    <w:r>
      <w:rPr>
        <w:rStyle w:val="Numerstrony"/>
        <w:szCs w:val="20"/>
      </w:rPr>
      <w:br/>
      <w:t>V</w:t>
    </w:r>
    <w:r w:rsidRPr="00EE68A7">
      <w:rPr>
        <w:rStyle w:val="Numerstrony"/>
        <w:szCs w:val="20"/>
      </w:rPr>
      <w:t>ersion</w:t>
    </w:r>
    <w:r>
      <w:rPr>
        <w:rStyle w:val="Numerstrony"/>
        <w:szCs w:val="20"/>
      </w:rPr>
      <w:t xml:space="preserve">: </w:t>
    </w:r>
    <w:r w:rsidR="00D20EDD">
      <w:rPr>
        <w:rStyle w:val="Numerstrony"/>
        <w:szCs w:val="20"/>
      </w:rPr>
      <w:t>July</w:t>
    </w:r>
    <w:r>
      <w:rPr>
        <w:szCs w:val="20"/>
        <w:lang w:val="en-US"/>
      </w:rPr>
      <w:t xml:space="preserve"> 2024</w:t>
    </w:r>
  </w:p>
  <w:p w14:paraId="3DB590B1" w14:textId="77777777" w:rsidR="00BF007F" w:rsidRPr="00173C17" w:rsidRDefault="00BF007F" w:rsidP="002600AC">
    <w:pPr>
      <w:pStyle w:val="RepPageHeader"/>
      <w:pBdr>
        <w:bottom w:val="single" w:sz="4" w:space="1" w:color="auto"/>
      </w:pBdr>
    </w:pPr>
    <w:r>
      <w:t xml:space="preserve">FRE 001/08/2020 / </w:t>
    </w:r>
    <w:r w:rsidRPr="00173C17">
      <w:t>FUNABEN</w:t>
    </w:r>
    <w:r w:rsidRPr="00173C17">
      <w:rPr>
        <w:vertAlign w:val="superscript"/>
      </w:rPr>
      <w:t>®</w:t>
    </w:r>
    <w:r w:rsidRPr="00173C17">
      <w:t xml:space="preserve"> 018 PA</w:t>
    </w:r>
  </w:p>
  <w:p w14:paraId="797CB289" w14:textId="77777777" w:rsidR="00BF007F" w:rsidRPr="00173C17" w:rsidRDefault="00BF007F" w:rsidP="00473FB0">
    <w:pPr>
      <w:pStyle w:val="RepPageHeader"/>
      <w:pBdr>
        <w:bottom w:val="single" w:sz="4" w:space="1" w:color="auto"/>
      </w:pBdr>
    </w:pPr>
    <w:r w:rsidRPr="00173C17">
      <w:t>Part B – Section 1, 2 and 4 - Core Assessment</w:t>
    </w:r>
  </w:p>
  <w:p w14:paraId="3FDA229D" w14:textId="680231DE" w:rsidR="00BF007F" w:rsidRPr="008F3911" w:rsidRDefault="009D3F4B" w:rsidP="007C4BEE">
    <w:pPr>
      <w:pStyle w:val="RepPageHeader"/>
      <w:pBdr>
        <w:bottom w:val="single" w:sz="4" w:space="1" w:color="auto"/>
      </w:pBdr>
    </w:pPr>
    <w:r>
      <w:t>XXXX</w:t>
    </w:r>
  </w:p>
  <w:p w14:paraId="2E6EA9CB" w14:textId="77777777" w:rsidR="00BF007F" w:rsidRPr="008D2FEC" w:rsidRDefault="00BF007F"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7DFB7" w14:textId="77777777" w:rsidR="00BF007F" w:rsidRDefault="00BF007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05F0E" w14:textId="77777777" w:rsidR="00BF007F" w:rsidRDefault="00BF007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1810" w14:textId="77777777" w:rsidR="00BF007F" w:rsidRDefault="00BF007F">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3BF6FA0D" w14:textId="77777777" w:rsidR="00BF007F" w:rsidRDefault="00BF007F">
    <w:pPr>
      <w:pStyle w:val="Nagwek"/>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98680" w14:textId="77777777" w:rsidR="00BF007F" w:rsidRDefault="00BF007F">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9AD9" w14:textId="77777777" w:rsidR="00BF007F" w:rsidRDefault="00BF007F">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3EC7F" w14:textId="77777777" w:rsidR="00BF007F" w:rsidRDefault="00BF00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FFFFFFFF">
      <w:start w:val="1"/>
      <w:numFmt w:val="bullet"/>
      <w:lvlRestart w:val="0"/>
      <w:lvlText w:val="o"/>
      <w:lvlJc w:val="left"/>
      <w:pPr>
        <w:tabs>
          <w:tab w:val="num" w:pos="850"/>
        </w:tabs>
        <w:ind w:left="850" w:hanging="283"/>
      </w:pPr>
      <w:rPr>
        <w:rFonts w:ascii="Symbol" w:hAnsi="Symbol" w:cs="Courier New" w:hint="default"/>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3BC6A340"/>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4D22C90"/>
    <w:multiLevelType w:val="hybridMultilevel"/>
    <w:tmpl w:val="1EEC9394"/>
    <w:lvl w:ilvl="0" w:tplc="23A27FE0">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6F2C3E"/>
    <w:multiLevelType w:val="multilevel"/>
    <w:tmpl w:val="FCDAC6D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F072993"/>
    <w:multiLevelType w:val="multilevel"/>
    <w:tmpl w:val="3F983812"/>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1BC0917"/>
    <w:multiLevelType w:val="multilevel"/>
    <w:tmpl w:val="DF30E1B2"/>
    <w:name w:val="dRRAppendix33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1F52582"/>
    <w:multiLevelType w:val="hybridMultilevel"/>
    <w:tmpl w:val="57941D58"/>
    <w:name w:val="dRRAppendix33222222222222222223"/>
    <w:lvl w:ilvl="0" w:tplc="A992D0DC">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154C358D"/>
    <w:multiLevelType w:val="hybridMultilevel"/>
    <w:tmpl w:val="39B8BE4E"/>
    <w:lvl w:ilvl="0" w:tplc="F9DC2F34">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2" w15:restartNumberingAfterBreak="0">
    <w:nsid w:val="16561C7E"/>
    <w:multiLevelType w:val="multilevel"/>
    <w:tmpl w:val="0407001F"/>
    <w:name w:val="dRRAppendix3322222222222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97973B0"/>
    <w:multiLevelType w:val="multilevel"/>
    <w:tmpl w:val="94AE566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4" w15:restartNumberingAfterBreak="0">
    <w:nsid w:val="19AC0EE0"/>
    <w:multiLevelType w:val="multilevel"/>
    <w:tmpl w:val="0BB683FA"/>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5" w15:restartNumberingAfterBreak="0">
    <w:nsid w:val="1E6A6F85"/>
    <w:multiLevelType w:val="multilevel"/>
    <w:tmpl w:val="EA24F2A0"/>
    <w:name w:val="dRRAppendix3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02396C"/>
    <w:multiLevelType w:val="multilevel"/>
    <w:tmpl w:val="DF2AFFF0"/>
    <w:name w:val="dRRAppendix33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93E4CD8"/>
    <w:multiLevelType w:val="hybridMultilevel"/>
    <w:tmpl w:val="3B626B34"/>
    <w:name w:val="dRRAppendix3322222"/>
    <w:lvl w:ilvl="0" w:tplc="43A46DC0">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9" w15:restartNumberingAfterBreak="0">
    <w:nsid w:val="3BAA376F"/>
    <w:multiLevelType w:val="hybridMultilevel"/>
    <w:tmpl w:val="6FB4E292"/>
    <w:name w:val="dRRAppendix33222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BE7488"/>
    <w:multiLevelType w:val="multilevel"/>
    <w:tmpl w:val="10F87FF8"/>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1" w15:restartNumberingAfterBreak="0">
    <w:nsid w:val="49590D8E"/>
    <w:multiLevelType w:val="multilevel"/>
    <w:tmpl w:val="4BECF932"/>
    <w:name w:val="dRRAppendix332222223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47143A6"/>
    <w:multiLevelType w:val="multilevel"/>
    <w:tmpl w:val="0407001D"/>
    <w:name w:val="dRRAppendix33222222222222"/>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D2E0A96"/>
    <w:multiLevelType w:val="hybridMultilevel"/>
    <w:tmpl w:val="82D006EE"/>
    <w:name w:val="dRRAppendix3322222222222222222"/>
    <w:lvl w:ilvl="0" w:tplc="FFFFFFFF">
      <w:start w:val="1"/>
      <w:numFmt w:val="bullet"/>
      <w:lvlRestart w:val="0"/>
      <w:lvlText w:val=""/>
      <w:lvlJc w:val="left"/>
      <w:pPr>
        <w:tabs>
          <w:tab w:val="num" w:pos="1135"/>
        </w:tabs>
        <w:ind w:left="1135" w:hanging="284"/>
      </w:pPr>
      <w:rPr>
        <w:rFonts w:ascii="Wingdings" w:hAnsi="Wingdings" w:hint="default"/>
        <w:sz w:val="16"/>
      </w:rPr>
    </w:lvl>
    <w:lvl w:ilvl="1" w:tplc="FFFFFFFF" w:tentative="1">
      <w:start w:val="1"/>
      <w:numFmt w:val="bullet"/>
      <w:lvlText w:val="o"/>
      <w:lvlJc w:val="left"/>
      <w:pPr>
        <w:tabs>
          <w:tab w:val="num" w:pos="2154"/>
        </w:tabs>
        <w:ind w:left="2154" w:hanging="360"/>
      </w:pPr>
      <w:rPr>
        <w:rFonts w:ascii="Courier New" w:hAnsi="Courier New" w:cs="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cs="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cs="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25"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70D3BC3"/>
    <w:multiLevelType w:val="hybridMultilevel"/>
    <w:tmpl w:val="70F85AFE"/>
    <w:lvl w:ilvl="0" w:tplc="B9DA7CF6">
      <w:start w:val="3"/>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DC6174E"/>
    <w:multiLevelType w:val="hybridMultilevel"/>
    <w:tmpl w:val="030EA99E"/>
    <w:lvl w:ilvl="0" w:tplc="42E0FB7C">
      <w:start w:val="1"/>
      <w:numFmt w:val="decimal"/>
      <w:lvlText w:val="1.2.%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8"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9" w15:restartNumberingAfterBreak="0">
    <w:nsid w:val="7853699D"/>
    <w:multiLevelType w:val="multilevel"/>
    <w:tmpl w:val="04070023"/>
    <w:name w:val="dRRAppendix332222222222222222222"/>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7F4A034A"/>
    <w:multiLevelType w:val="multilevel"/>
    <w:tmpl w:val="EE2A8154"/>
    <w:name w:val="dRRAppendix33222222222222222222222"/>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1822498433">
    <w:abstractNumId w:val="3"/>
  </w:num>
  <w:num w:numId="2" w16cid:durableId="1605385328">
    <w:abstractNumId w:val="2"/>
  </w:num>
  <w:num w:numId="3" w16cid:durableId="1875344320">
    <w:abstractNumId w:val="1"/>
  </w:num>
  <w:num w:numId="4" w16cid:durableId="1778871689">
    <w:abstractNumId w:val="0"/>
  </w:num>
  <w:num w:numId="5" w16cid:durableId="1522165324">
    <w:abstractNumId w:val="5"/>
  </w:num>
  <w:num w:numId="6" w16cid:durableId="1536430334">
    <w:abstractNumId w:val="4"/>
  </w:num>
  <w:num w:numId="7" w16cid:durableId="1043745926">
    <w:abstractNumId w:val="19"/>
  </w:num>
  <w:num w:numId="8" w16cid:durableId="450974805">
    <w:abstractNumId w:val="24"/>
  </w:num>
  <w:num w:numId="9" w16cid:durableId="108397156">
    <w:abstractNumId w:val="12"/>
  </w:num>
  <w:num w:numId="10" w16cid:durableId="2115856973">
    <w:abstractNumId w:val="22"/>
  </w:num>
  <w:num w:numId="11" w16cid:durableId="924270165">
    <w:abstractNumId w:val="29"/>
  </w:num>
  <w:num w:numId="12" w16cid:durableId="348139786">
    <w:abstractNumId w:val="15"/>
  </w:num>
  <w:num w:numId="13" w16cid:durableId="2038508510">
    <w:abstractNumId w:val="30"/>
  </w:num>
  <w:num w:numId="14" w16cid:durableId="710306931">
    <w:abstractNumId w:val="26"/>
  </w:num>
  <w:num w:numId="15" w16cid:durableId="1932742435">
    <w:abstractNumId w:val="27"/>
  </w:num>
  <w:num w:numId="16" w16cid:durableId="1092631856">
    <w:abstractNumId w:val="9"/>
  </w:num>
  <w:num w:numId="17" w16cid:durableId="475101833">
    <w:abstractNumId w:val="17"/>
  </w:num>
  <w:num w:numId="18" w16cid:durableId="1664242284">
    <w:abstractNumId w:val="21"/>
  </w:num>
  <w:num w:numId="19" w16cid:durableId="38826993">
    <w:abstractNumId w:val="5"/>
  </w:num>
  <w:num w:numId="20" w16cid:durableId="936643161">
    <w:abstractNumId w:val="5"/>
  </w:num>
  <w:num w:numId="21" w16cid:durableId="553390273">
    <w:abstractNumId w:val="5"/>
  </w:num>
  <w:num w:numId="22" w16cid:durableId="1943803301">
    <w:abstractNumId w:val="25"/>
  </w:num>
  <w:num w:numId="23" w16cid:durableId="1852912413">
    <w:abstractNumId w:val="18"/>
  </w:num>
  <w:num w:numId="24" w16cid:durableId="893200632">
    <w:abstractNumId w:val="11"/>
  </w:num>
  <w:num w:numId="25" w16cid:durableId="1436827855">
    <w:abstractNumId w:val="10"/>
  </w:num>
  <w:num w:numId="26" w16cid:durableId="1992443466">
    <w:abstractNumId w:val="6"/>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am">
    <w15:presenceInfo w15:providerId="None" w15:userId="a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1"/>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3496"/>
    <w:rsid w:val="00004A86"/>
    <w:rsid w:val="0001403A"/>
    <w:rsid w:val="00015469"/>
    <w:rsid w:val="0001798E"/>
    <w:rsid w:val="00020FA2"/>
    <w:rsid w:val="000237D5"/>
    <w:rsid w:val="00025B66"/>
    <w:rsid w:val="00026CF9"/>
    <w:rsid w:val="00027F93"/>
    <w:rsid w:val="0003152E"/>
    <w:rsid w:val="00034E90"/>
    <w:rsid w:val="000411E1"/>
    <w:rsid w:val="00057306"/>
    <w:rsid w:val="00062893"/>
    <w:rsid w:val="00063696"/>
    <w:rsid w:val="00066E4A"/>
    <w:rsid w:val="00076C6D"/>
    <w:rsid w:val="00084E23"/>
    <w:rsid w:val="000857D2"/>
    <w:rsid w:val="00086A36"/>
    <w:rsid w:val="00093FA5"/>
    <w:rsid w:val="000A4BC8"/>
    <w:rsid w:val="000B23FE"/>
    <w:rsid w:val="000B4CA5"/>
    <w:rsid w:val="000B6225"/>
    <w:rsid w:val="000B67F9"/>
    <w:rsid w:val="000C6C56"/>
    <w:rsid w:val="000D359E"/>
    <w:rsid w:val="000D480E"/>
    <w:rsid w:val="000D6064"/>
    <w:rsid w:val="000F12AD"/>
    <w:rsid w:val="000F4009"/>
    <w:rsid w:val="000F6258"/>
    <w:rsid w:val="000F6ABF"/>
    <w:rsid w:val="00102208"/>
    <w:rsid w:val="00102C4D"/>
    <w:rsid w:val="00107278"/>
    <w:rsid w:val="0012195F"/>
    <w:rsid w:val="00121C98"/>
    <w:rsid w:val="00127C81"/>
    <w:rsid w:val="001310BF"/>
    <w:rsid w:val="0013154F"/>
    <w:rsid w:val="00150A3C"/>
    <w:rsid w:val="001534CD"/>
    <w:rsid w:val="00157CDD"/>
    <w:rsid w:val="0016104A"/>
    <w:rsid w:val="00161C7D"/>
    <w:rsid w:val="0017375B"/>
    <w:rsid w:val="00173C17"/>
    <w:rsid w:val="00180F8A"/>
    <w:rsid w:val="001A0B84"/>
    <w:rsid w:val="001B43D5"/>
    <w:rsid w:val="001C2C65"/>
    <w:rsid w:val="001C73CC"/>
    <w:rsid w:val="001D1027"/>
    <w:rsid w:val="001D18EB"/>
    <w:rsid w:val="001D3773"/>
    <w:rsid w:val="001F64F7"/>
    <w:rsid w:val="0020077A"/>
    <w:rsid w:val="00205B16"/>
    <w:rsid w:val="00205D31"/>
    <w:rsid w:val="002114C4"/>
    <w:rsid w:val="00215039"/>
    <w:rsid w:val="002165B4"/>
    <w:rsid w:val="00226276"/>
    <w:rsid w:val="002436A6"/>
    <w:rsid w:val="002442E5"/>
    <w:rsid w:val="00250D7B"/>
    <w:rsid w:val="00254546"/>
    <w:rsid w:val="002600AC"/>
    <w:rsid w:val="00263264"/>
    <w:rsid w:val="00265A63"/>
    <w:rsid w:val="00266FA8"/>
    <w:rsid w:val="0027536C"/>
    <w:rsid w:val="00281A8A"/>
    <w:rsid w:val="00281D88"/>
    <w:rsid w:val="002843A6"/>
    <w:rsid w:val="0029395C"/>
    <w:rsid w:val="00294302"/>
    <w:rsid w:val="002A27BF"/>
    <w:rsid w:val="002A5421"/>
    <w:rsid w:val="002A5C62"/>
    <w:rsid w:val="002A795A"/>
    <w:rsid w:val="002C2587"/>
    <w:rsid w:val="002C3679"/>
    <w:rsid w:val="002D65D7"/>
    <w:rsid w:val="002E56F6"/>
    <w:rsid w:val="002F2D3C"/>
    <w:rsid w:val="002F44CD"/>
    <w:rsid w:val="002F5489"/>
    <w:rsid w:val="002F770E"/>
    <w:rsid w:val="0030040A"/>
    <w:rsid w:val="00301884"/>
    <w:rsid w:val="00313195"/>
    <w:rsid w:val="00315FDA"/>
    <w:rsid w:val="00320EAE"/>
    <w:rsid w:val="00321FA3"/>
    <w:rsid w:val="0032295F"/>
    <w:rsid w:val="003250B4"/>
    <w:rsid w:val="003264F9"/>
    <w:rsid w:val="00346B4D"/>
    <w:rsid w:val="00353735"/>
    <w:rsid w:val="00355344"/>
    <w:rsid w:val="003626E9"/>
    <w:rsid w:val="0036270F"/>
    <w:rsid w:val="00365B82"/>
    <w:rsid w:val="00366892"/>
    <w:rsid w:val="003674BF"/>
    <w:rsid w:val="003677CE"/>
    <w:rsid w:val="0037304F"/>
    <w:rsid w:val="003847C1"/>
    <w:rsid w:val="0038691F"/>
    <w:rsid w:val="00391FD7"/>
    <w:rsid w:val="00393B98"/>
    <w:rsid w:val="00395F9A"/>
    <w:rsid w:val="003C1D67"/>
    <w:rsid w:val="003C21F2"/>
    <w:rsid w:val="003C7672"/>
    <w:rsid w:val="003D5B75"/>
    <w:rsid w:val="003E2D4E"/>
    <w:rsid w:val="003E4617"/>
    <w:rsid w:val="003E69DF"/>
    <w:rsid w:val="003E7DC7"/>
    <w:rsid w:val="003F6A58"/>
    <w:rsid w:val="00400A06"/>
    <w:rsid w:val="004011E6"/>
    <w:rsid w:val="00402430"/>
    <w:rsid w:val="00403E1E"/>
    <w:rsid w:val="004048FB"/>
    <w:rsid w:val="0040787F"/>
    <w:rsid w:val="00407AD8"/>
    <w:rsid w:val="004149D2"/>
    <w:rsid w:val="0042307E"/>
    <w:rsid w:val="004272A1"/>
    <w:rsid w:val="00432BD7"/>
    <w:rsid w:val="00436699"/>
    <w:rsid w:val="00436EC7"/>
    <w:rsid w:val="004370D7"/>
    <w:rsid w:val="00442688"/>
    <w:rsid w:val="004447F7"/>
    <w:rsid w:val="00445724"/>
    <w:rsid w:val="004476E2"/>
    <w:rsid w:val="00472605"/>
    <w:rsid w:val="00473009"/>
    <w:rsid w:val="00473FB0"/>
    <w:rsid w:val="004750DE"/>
    <w:rsid w:val="004760FD"/>
    <w:rsid w:val="00480696"/>
    <w:rsid w:val="0048449A"/>
    <w:rsid w:val="004919B3"/>
    <w:rsid w:val="00495DA1"/>
    <w:rsid w:val="00496D73"/>
    <w:rsid w:val="004A0C62"/>
    <w:rsid w:val="004A1760"/>
    <w:rsid w:val="004A3C4F"/>
    <w:rsid w:val="004A403E"/>
    <w:rsid w:val="004A4DD7"/>
    <w:rsid w:val="004B4407"/>
    <w:rsid w:val="004C3DD6"/>
    <w:rsid w:val="004C6C83"/>
    <w:rsid w:val="004C7A54"/>
    <w:rsid w:val="004E3B1C"/>
    <w:rsid w:val="004E691D"/>
    <w:rsid w:val="004F1912"/>
    <w:rsid w:val="004F1C98"/>
    <w:rsid w:val="004F45EA"/>
    <w:rsid w:val="004F5321"/>
    <w:rsid w:val="00503440"/>
    <w:rsid w:val="00512F28"/>
    <w:rsid w:val="00514A37"/>
    <w:rsid w:val="00521689"/>
    <w:rsid w:val="0052353C"/>
    <w:rsid w:val="00525CBF"/>
    <w:rsid w:val="00530CCD"/>
    <w:rsid w:val="00533940"/>
    <w:rsid w:val="00542A34"/>
    <w:rsid w:val="005509B6"/>
    <w:rsid w:val="00550EEC"/>
    <w:rsid w:val="00552014"/>
    <w:rsid w:val="00562E1C"/>
    <w:rsid w:val="005662E9"/>
    <w:rsid w:val="005704ED"/>
    <w:rsid w:val="00572489"/>
    <w:rsid w:val="0057291F"/>
    <w:rsid w:val="00584DDE"/>
    <w:rsid w:val="00586B4A"/>
    <w:rsid w:val="0059486C"/>
    <w:rsid w:val="005950B2"/>
    <w:rsid w:val="005A7F78"/>
    <w:rsid w:val="005C5AC7"/>
    <w:rsid w:val="005C6EFD"/>
    <w:rsid w:val="006010E4"/>
    <w:rsid w:val="00602499"/>
    <w:rsid w:val="00611711"/>
    <w:rsid w:val="00626EA6"/>
    <w:rsid w:val="00633023"/>
    <w:rsid w:val="00633733"/>
    <w:rsid w:val="0063428D"/>
    <w:rsid w:val="00635A7D"/>
    <w:rsid w:val="00645D5D"/>
    <w:rsid w:val="00647A71"/>
    <w:rsid w:val="0065164F"/>
    <w:rsid w:val="0065466E"/>
    <w:rsid w:val="00665F07"/>
    <w:rsid w:val="006701D3"/>
    <w:rsid w:val="00671211"/>
    <w:rsid w:val="006733CC"/>
    <w:rsid w:val="006778B3"/>
    <w:rsid w:val="00687DDF"/>
    <w:rsid w:val="00687F37"/>
    <w:rsid w:val="00690B62"/>
    <w:rsid w:val="00692A52"/>
    <w:rsid w:val="0069431C"/>
    <w:rsid w:val="00694727"/>
    <w:rsid w:val="006976DF"/>
    <w:rsid w:val="006A5D82"/>
    <w:rsid w:val="006A7EC2"/>
    <w:rsid w:val="006B0722"/>
    <w:rsid w:val="006B2B7C"/>
    <w:rsid w:val="006B3A36"/>
    <w:rsid w:val="006C2251"/>
    <w:rsid w:val="006C4E52"/>
    <w:rsid w:val="006D0503"/>
    <w:rsid w:val="006D53E4"/>
    <w:rsid w:val="006E6FF4"/>
    <w:rsid w:val="006F0329"/>
    <w:rsid w:val="006F5B9E"/>
    <w:rsid w:val="006F607F"/>
    <w:rsid w:val="006F661F"/>
    <w:rsid w:val="007000DA"/>
    <w:rsid w:val="00700B2F"/>
    <w:rsid w:val="00706106"/>
    <w:rsid w:val="00706157"/>
    <w:rsid w:val="007062F3"/>
    <w:rsid w:val="00712260"/>
    <w:rsid w:val="00712FD9"/>
    <w:rsid w:val="00717C61"/>
    <w:rsid w:val="007345B3"/>
    <w:rsid w:val="00736E40"/>
    <w:rsid w:val="00737749"/>
    <w:rsid w:val="007475B8"/>
    <w:rsid w:val="0075737D"/>
    <w:rsid w:val="007608C1"/>
    <w:rsid w:val="00764971"/>
    <w:rsid w:val="00767060"/>
    <w:rsid w:val="007712B5"/>
    <w:rsid w:val="00781CE8"/>
    <w:rsid w:val="007852E2"/>
    <w:rsid w:val="00786E40"/>
    <w:rsid w:val="00793AD0"/>
    <w:rsid w:val="007A2C20"/>
    <w:rsid w:val="007A393A"/>
    <w:rsid w:val="007A6C81"/>
    <w:rsid w:val="007C4BEE"/>
    <w:rsid w:val="007C7193"/>
    <w:rsid w:val="007D0D54"/>
    <w:rsid w:val="007D2D5D"/>
    <w:rsid w:val="007D4974"/>
    <w:rsid w:val="007E5835"/>
    <w:rsid w:val="007F408B"/>
    <w:rsid w:val="007F6EFF"/>
    <w:rsid w:val="007F7198"/>
    <w:rsid w:val="00800368"/>
    <w:rsid w:val="00800506"/>
    <w:rsid w:val="00800FAD"/>
    <w:rsid w:val="00803220"/>
    <w:rsid w:val="00811081"/>
    <w:rsid w:val="00816761"/>
    <w:rsid w:val="00825C1F"/>
    <w:rsid w:val="0083224C"/>
    <w:rsid w:val="00832E39"/>
    <w:rsid w:val="008335BA"/>
    <w:rsid w:val="00834408"/>
    <w:rsid w:val="00837227"/>
    <w:rsid w:val="008404CA"/>
    <w:rsid w:val="0085127C"/>
    <w:rsid w:val="00853EDC"/>
    <w:rsid w:val="00860A8A"/>
    <w:rsid w:val="00865F48"/>
    <w:rsid w:val="00866725"/>
    <w:rsid w:val="00880A1A"/>
    <w:rsid w:val="00882C1C"/>
    <w:rsid w:val="00885D2B"/>
    <w:rsid w:val="0088694F"/>
    <w:rsid w:val="00891F95"/>
    <w:rsid w:val="00892762"/>
    <w:rsid w:val="00896EB8"/>
    <w:rsid w:val="008A100F"/>
    <w:rsid w:val="008A5002"/>
    <w:rsid w:val="008B02EE"/>
    <w:rsid w:val="008B0A81"/>
    <w:rsid w:val="008B0D82"/>
    <w:rsid w:val="008B2005"/>
    <w:rsid w:val="008C148D"/>
    <w:rsid w:val="008C6E52"/>
    <w:rsid w:val="008D072F"/>
    <w:rsid w:val="008D1434"/>
    <w:rsid w:val="008D2FEC"/>
    <w:rsid w:val="008D7722"/>
    <w:rsid w:val="008E2DCC"/>
    <w:rsid w:val="008E6DB1"/>
    <w:rsid w:val="008F3911"/>
    <w:rsid w:val="008F6B05"/>
    <w:rsid w:val="009008F0"/>
    <w:rsid w:val="009175F2"/>
    <w:rsid w:val="00934EA9"/>
    <w:rsid w:val="00942628"/>
    <w:rsid w:val="009451E4"/>
    <w:rsid w:val="0095123A"/>
    <w:rsid w:val="00951E27"/>
    <w:rsid w:val="00952B41"/>
    <w:rsid w:val="00954152"/>
    <w:rsid w:val="00954176"/>
    <w:rsid w:val="00961440"/>
    <w:rsid w:val="0097131B"/>
    <w:rsid w:val="00972816"/>
    <w:rsid w:val="00985A42"/>
    <w:rsid w:val="009A04C4"/>
    <w:rsid w:val="009A0BD6"/>
    <w:rsid w:val="009B22F7"/>
    <w:rsid w:val="009B6DC7"/>
    <w:rsid w:val="009B7A7D"/>
    <w:rsid w:val="009C0252"/>
    <w:rsid w:val="009C1731"/>
    <w:rsid w:val="009C5621"/>
    <w:rsid w:val="009D0278"/>
    <w:rsid w:val="009D3D40"/>
    <w:rsid w:val="009D3F4B"/>
    <w:rsid w:val="009D62DE"/>
    <w:rsid w:val="009D6EF4"/>
    <w:rsid w:val="009E52EC"/>
    <w:rsid w:val="009E6FA7"/>
    <w:rsid w:val="009E73CB"/>
    <w:rsid w:val="009F1EDC"/>
    <w:rsid w:val="009F5D2C"/>
    <w:rsid w:val="009F6C6D"/>
    <w:rsid w:val="00A01EE4"/>
    <w:rsid w:val="00A10A2B"/>
    <w:rsid w:val="00A11252"/>
    <w:rsid w:val="00A20168"/>
    <w:rsid w:val="00A23ECB"/>
    <w:rsid w:val="00A244EE"/>
    <w:rsid w:val="00A25058"/>
    <w:rsid w:val="00A2602C"/>
    <w:rsid w:val="00A270A4"/>
    <w:rsid w:val="00A27A53"/>
    <w:rsid w:val="00A3641F"/>
    <w:rsid w:val="00A375C3"/>
    <w:rsid w:val="00A51522"/>
    <w:rsid w:val="00A52006"/>
    <w:rsid w:val="00A52F2A"/>
    <w:rsid w:val="00A5362B"/>
    <w:rsid w:val="00A539D2"/>
    <w:rsid w:val="00A53AB2"/>
    <w:rsid w:val="00A56D23"/>
    <w:rsid w:val="00A74566"/>
    <w:rsid w:val="00A80710"/>
    <w:rsid w:val="00A80BFB"/>
    <w:rsid w:val="00A823ED"/>
    <w:rsid w:val="00A9042A"/>
    <w:rsid w:val="00A92443"/>
    <w:rsid w:val="00AA27DB"/>
    <w:rsid w:val="00AA418C"/>
    <w:rsid w:val="00AA42B5"/>
    <w:rsid w:val="00AA54A7"/>
    <w:rsid w:val="00AD0A3F"/>
    <w:rsid w:val="00AD1909"/>
    <w:rsid w:val="00AD3E72"/>
    <w:rsid w:val="00AD425E"/>
    <w:rsid w:val="00AD4588"/>
    <w:rsid w:val="00AD45AB"/>
    <w:rsid w:val="00AD4BC4"/>
    <w:rsid w:val="00AE5A44"/>
    <w:rsid w:val="00AE6101"/>
    <w:rsid w:val="00AF1777"/>
    <w:rsid w:val="00AF2447"/>
    <w:rsid w:val="00AF4F75"/>
    <w:rsid w:val="00AF6361"/>
    <w:rsid w:val="00B040F0"/>
    <w:rsid w:val="00B042F8"/>
    <w:rsid w:val="00B0498C"/>
    <w:rsid w:val="00B102F7"/>
    <w:rsid w:val="00B144F8"/>
    <w:rsid w:val="00B15590"/>
    <w:rsid w:val="00B256A1"/>
    <w:rsid w:val="00B307BD"/>
    <w:rsid w:val="00B35A43"/>
    <w:rsid w:val="00B369AC"/>
    <w:rsid w:val="00B37BCC"/>
    <w:rsid w:val="00B42F03"/>
    <w:rsid w:val="00B50EC7"/>
    <w:rsid w:val="00B553E2"/>
    <w:rsid w:val="00B55915"/>
    <w:rsid w:val="00B61FC5"/>
    <w:rsid w:val="00B64029"/>
    <w:rsid w:val="00B6469A"/>
    <w:rsid w:val="00B70C9A"/>
    <w:rsid w:val="00B71764"/>
    <w:rsid w:val="00B75869"/>
    <w:rsid w:val="00B90605"/>
    <w:rsid w:val="00B9216D"/>
    <w:rsid w:val="00B93B22"/>
    <w:rsid w:val="00BA1C50"/>
    <w:rsid w:val="00BA33AD"/>
    <w:rsid w:val="00BB21FE"/>
    <w:rsid w:val="00BB37F6"/>
    <w:rsid w:val="00BB5D49"/>
    <w:rsid w:val="00BC5449"/>
    <w:rsid w:val="00BE11AA"/>
    <w:rsid w:val="00BF007F"/>
    <w:rsid w:val="00BF03F1"/>
    <w:rsid w:val="00BF60EF"/>
    <w:rsid w:val="00C03CEE"/>
    <w:rsid w:val="00C0491B"/>
    <w:rsid w:val="00C05569"/>
    <w:rsid w:val="00C05844"/>
    <w:rsid w:val="00C0776E"/>
    <w:rsid w:val="00C11FC2"/>
    <w:rsid w:val="00C12195"/>
    <w:rsid w:val="00C13CDA"/>
    <w:rsid w:val="00C24DEF"/>
    <w:rsid w:val="00C26B33"/>
    <w:rsid w:val="00C27268"/>
    <w:rsid w:val="00C36B95"/>
    <w:rsid w:val="00C40D6A"/>
    <w:rsid w:val="00C41AC6"/>
    <w:rsid w:val="00C432C1"/>
    <w:rsid w:val="00C44572"/>
    <w:rsid w:val="00C50BE8"/>
    <w:rsid w:val="00C54E46"/>
    <w:rsid w:val="00C615FD"/>
    <w:rsid w:val="00C63936"/>
    <w:rsid w:val="00C75A06"/>
    <w:rsid w:val="00C76C71"/>
    <w:rsid w:val="00C8723C"/>
    <w:rsid w:val="00C87689"/>
    <w:rsid w:val="00C90AE7"/>
    <w:rsid w:val="00C91885"/>
    <w:rsid w:val="00C9336E"/>
    <w:rsid w:val="00C939F4"/>
    <w:rsid w:val="00C9695D"/>
    <w:rsid w:val="00C97446"/>
    <w:rsid w:val="00CC26E8"/>
    <w:rsid w:val="00CC4C42"/>
    <w:rsid w:val="00CD10FB"/>
    <w:rsid w:val="00CE4CBC"/>
    <w:rsid w:val="00D036F3"/>
    <w:rsid w:val="00D13CA1"/>
    <w:rsid w:val="00D176C7"/>
    <w:rsid w:val="00D206CB"/>
    <w:rsid w:val="00D20BBC"/>
    <w:rsid w:val="00D20EDD"/>
    <w:rsid w:val="00D228DE"/>
    <w:rsid w:val="00D2340C"/>
    <w:rsid w:val="00D238D2"/>
    <w:rsid w:val="00D2631C"/>
    <w:rsid w:val="00D2763C"/>
    <w:rsid w:val="00D30A3A"/>
    <w:rsid w:val="00D41D1F"/>
    <w:rsid w:val="00D4619E"/>
    <w:rsid w:val="00D50237"/>
    <w:rsid w:val="00D526E6"/>
    <w:rsid w:val="00D53BCF"/>
    <w:rsid w:val="00D57DA5"/>
    <w:rsid w:val="00D651F9"/>
    <w:rsid w:val="00D6706C"/>
    <w:rsid w:val="00D71FF0"/>
    <w:rsid w:val="00D7703C"/>
    <w:rsid w:val="00D77314"/>
    <w:rsid w:val="00DA6D18"/>
    <w:rsid w:val="00DB0448"/>
    <w:rsid w:val="00DB588A"/>
    <w:rsid w:val="00DB6EDA"/>
    <w:rsid w:val="00DC0145"/>
    <w:rsid w:val="00DC1355"/>
    <w:rsid w:val="00DC4071"/>
    <w:rsid w:val="00DD0850"/>
    <w:rsid w:val="00DD24DD"/>
    <w:rsid w:val="00DD4DB0"/>
    <w:rsid w:val="00DD505B"/>
    <w:rsid w:val="00DE1B03"/>
    <w:rsid w:val="00DE4138"/>
    <w:rsid w:val="00DE4222"/>
    <w:rsid w:val="00DE5A89"/>
    <w:rsid w:val="00DE5DD3"/>
    <w:rsid w:val="00DE789B"/>
    <w:rsid w:val="00DF147F"/>
    <w:rsid w:val="00DF31F0"/>
    <w:rsid w:val="00DF437D"/>
    <w:rsid w:val="00E0489E"/>
    <w:rsid w:val="00E139E6"/>
    <w:rsid w:val="00E20CA3"/>
    <w:rsid w:val="00E22248"/>
    <w:rsid w:val="00E22A91"/>
    <w:rsid w:val="00E240F0"/>
    <w:rsid w:val="00E25D5D"/>
    <w:rsid w:val="00E40D64"/>
    <w:rsid w:val="00E41491"/>
    <w:rsid w:val="00E43851"/>
    <w:rsid w:val="00E46807"/>
    <w:rsid w:val="00E47E0C"/>
    <w:rsid w:val="00E60B2F"/>
    <w:rsid w:val="00E66FD8"/>
    <w:rsid w:val="00E7300B"/>
    <w:rsid w:val="00E74152"/>
    <w:rsid w:val="00E76DC4"/>
    <w:rsid w:val="00E815A9"/>
    <w:rsid w:val="00E83340"/>
    <w:rsid w:val="00E83884"/>
    <w:rsid w:val="00EB0DF6"/>
    <w:rsid w:val="00EB2CD8"/>
    <w:rsid w:val="00EB3625"/>
    <w:rsid w:val="00EB5F23"/>
    <w:rsid w:val="00EB760B"/>
    <w:rsid w:val="00EC2B2C"/>
    <w:rsid w:val="00EC3092"/>
    <w:rsid w:val="00EC3416"/>
    <w:rsid w:val="00EC4897"/>
    <w:rsid w:val="00ED6581"/>
    <w:rsid w:val="00ED71DF"/>
    <w:rsid w:val="00EE0533"/>
    <w:rsid w:val="00EE53A2"/>
    <w:rsid w:val="00EE68A7"/>
    <w:rsid w:val="00EF0E9E"/>
    <w:rsid w:val="00F0638A"/>
    <w:rsid w:val="00F16C12"/>
    <w:rsid w:val="00F3580F"/>
    <w:rsid w:val="00F4721D"/>
    <w:rsid w:val="00F52E35"/>
    <w:rsid w:val="00F566C1"/>
    <w:rsid w:val="00F6055A"/>
    <w:rsid w:val="00F62C9A"/>
    <w:rsid w:val="00F65926"/>
    <w:rsid w:val="00F70A4D"/>
    <w:rsid w:val="00F767F8"/>
    <w:rsid w:val="00F8155E"/>
    <w:rsid w:val="00F834F1"/>
    <w:rsid w:val="00F95DA0"/>
    <w:rsid w:val="00F97D95"/>
    <w:rsid w:val="00FB2B82"/>
    <w:rsid w:val="00FC627A"/>
    <w:rsid w:val="00FD3230"/>
    <w:rsid w:val="00FD7B7A"/>
    <w:rsid w:val="00FE7A28"/>
    <w:rsid w:val="00FF1C10"/>
    <w:rsid w:val="00FF5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2A2788"/>
  <w15:chartTrackingRefBased/>
  <w15:docId w15:val="{671DD4C0-B167-47AE-976A-BFED1672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C6EFD"/>
    <w:rPr>
      <w:sz w:val="22"/>
      <w:szCs w:val="22"/>
      <w:lang w:val="en-US" w:eastAsia="de-DE"/>
    </w:rPr>
  </w:style>
  <w:style w:type="paragraph" w:styleId="Nagwek1">
    <w:name w:val="heading 1"/>
    <w:aliases w:val="Rep Heading 1"/>
    <w:basedOn w:val="RepStandard"/>
    <w:next w:val="RepStandard"/>
    <w:link w:val="Nagwek1Znak"/>
    <w:qFormat/>
    <w:rsid w:val="005C6EFD"/>
    <w:pPr>
      <w:numPr>
        <w:numId w:val="5"/>
      </w:numPr>
      <w:spacing w:before="480" w:after="240"/>
      <w:outlineLvl w:val="0"/>
    </w:pPr>
    <w:rPr>
      <w:rFonts w:eastAsia="MS Mincho"/>
      <w:b/>
      <w:bCs/>
      <w:sz w:val="28"/>
      <w:szCs w:val="28"/>
    </w:rPr>
  </w:style>
  <w:style w:type="paragraph" w:styleId="Nagwek2">
    <w:name w:val="heading 2"/>
    <w:aliases w:val="Rep Heading 2,Header 1,Header 2"/>
    <w:basedOn w:val="RepStandard"/>
    <w:next w:val="RepStandard"/>
    <w:link w:val="Nagwek2Znak"/>
    <w:qFormat/>
    <w:rsid w:val="005C6EFD"/>
    <w:pPr>
      <w:keepNext/>
      <w:numPr>
        <w:ilvl w:val="1"/>
        <w:numId w:val="5"/>
      </w:numPr>
      <w:spacing w:before="480" w:after="240"/>
      <w:outlineLvl w:val="1"/>
    </w:pPr>
    <w:rPr>
      <w:b/>
      <w:bCs/>
      <w:sz w:val="24"/>
      <w:szCs w:val="24"/>
    </w:rPr>
  </w:style>
  <w:style w:type="paragraph" w:styleId="Nagwek3">
    <w:name w:val="heading 3"/>
    <w:aliases w:val="Rep Heading 3,Header 3"/>
    <w:basedOn w:val="RepStandard"/>
    <w:next w:val="RepStandard"/>
    <w:qFormat/>
    <w:rsid w:val="005C6EFD"/>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qFormat/>
    <w:rsid w:val="005C6EFD"/>
    <w:pPr>
      <w:keepNext/>
      <w:numPr>
        <w:ilvl w:val="3"/>
        <w:numId w:val="5"/>
      </w:numPr>
      <w:spacing w:before="480" w:after="240"/>
      <w:outlineLvl w:val="3"/>
    </w:pPr>
    <w:rPr>
      <w:b/>
      <w:noProof/>
      <w:sz w:val="24"/>
      <w:szCs w:val="24"/>
      <w:lang w:val="de-DE"/>
    </w:rPr>
  </w:style>
  <w:style w:type="paragraph" w:styleId="Nagwek5">
    <w:name w:val="heading 5"/>
    <w:next w:val="Normalny"/>
    <w:qFormat/>
    <w:rsid w:val="005C6EFD"/>
    <w:pPr>
      <w:spacing w:before="240" w:after="60"/>
      <w:outlineLvl w:val="4"/>
    </w:pPr>
    <w:rPr>
      <w:rFonts w:ascii="Arial" w:hAnsi="Arial"/>
      <w:noProof/>
      <w:sz w:val="22"/>
      <w:lang w:val="de-DE" w:eastAsia="de-DE"/>
    </w:rPr>
  </w:style>
  <w:style w:type="paragraph" w:styleId="Nagwek6">
    <w:name w:val="heading 6"/>
    <w:next w:val="Normalny"/>
    <w:qFormat/>
    <w:rsid w:val="005C6EFD"/>
    <w:pPr>
      <w:spacing w:before="240" w:after="60"/>
      <w:outlineLvl w:val="5"/>
    </w:pPr>
    <w:rPr>
      <w:rFonts w:ascii="Arial" w:hAnsi="Arial"/>
      <w:noProof/>
      <w:sz w:val="22"/>
      <w:lang w:val="de-DE" w:eastAsia="de-DE"/>
    </w:rPr>
  </w:style>
  <w:style w:type="paragraph" w:styleId="Nagwek7">
    <w:name w:val="heading 7"/>
    <w:next w:val="Normalny"/>
    <w:qFormat/>
    <w:rsid w:val="005C6EFD"/>
    <w:pPr>
      <w:spacing w:before="240" w:after="60"/>
      <w:outlineLvl w:val="6"/>
    </w:pPr>
    <w:rPr>
      <w:rFonts w:ascii="Arial" w:hAnsi="Arial"/>
      <w:noProof/>
      <w:sz w:val="22"/>
      <w:lang w:val="de-DE" w:eastAsia="de-DE"/>
    </w:rPr>
  </w:style>
  <w:style w:type="paragraph" w:styleId="Nagwek8">
    <w:name w:val="heading 8"/>
    <w:next w:val="Normalny"/>
    <w:qFormat/>
    <w:rsid w:val="005C6EFD"/>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5C6EFD"/>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5C6EFD"/>
    <w:pPr>
      <w:spacing w:after="120" w:line="480" w:lineRule="auto"/>
    </w:pPr>
  </w:style>
  <w:style w:type="paragraph" w:styleId="Tekstpodstawowy">
    <w:name w:val="Body Text"/>
    <w:basedOn w:val="Normalny"/>
    <w:semiHidden/>
    <w:rsid w:val="005C6EFD"/>
    <w:pPr>
      <w:spacing w:after="120"/>
    </w:pPr>
  </w:style>
  <w:style w:type="paragraph" w:styleId="Spistreci4">
    <w:name w:val="toc 4"/>
    <w:basedOn w:val="Normalny"/>
    <w:uiPriority w:val="39"/>
    <w:rsid w:val="00E22A91"/>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E22A91"/>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E22A91"/>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E22A91"/>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E22A91"/>
    <w:pPr>
      <w:ind w:left="880"/>
    </w:pPr>
    <w:rPr>
      <w:sz w:val="18"/>
      <w:szCs w:val="21"/>
    </w:rPr>
  </w:style>
  <w:style w:type="paragraph" w:styleId="Spistreci6">
    <w:name w:val="toc 6"/>
    <w:basedOn w:val="Normalny"/>
    <w:next w:val="Normalny"/>
    <w:autoRedefine/>
    <w:uiPriority w:val="39"/>
    <w:semiHidden/>
    <w:rsid w:val="005C6EFD"/>
    <w:pPr>
      <w:ind w:left="1100"/>
    </w:pPr>
    <w:rPr>
      <w:sz w:val="18"/>
      <w:szCs w:val="21"/>
    </w:rPr>
  </w:style>
  <w:style w:type="paragraph" w:styleId="Spistreci7">
    <w:name w:val="toc 7"/>
    <w:basedOn w:val="Normalny"/>
    <w:next w:val="Normalny"/>
    <w:autoRedefine/>
    <w:uiPriority w:val="39"/>
    <w:semiHidden/>
    <w:rsid w:val="005C6EFD"/>
    <w:pPr>
      <w:ind w:left="1320"/>
    </w:pPr>
    <w:rPr>
      <w:sz w:val="18"/>
      <w:szCs w:val="21"/>
    </w:rPr>
  </w:style>
  <w:style w:type="paragraph" w:styleId="Spistreci8">
    <w:name w:val="toc 8"/>
    <w:basedOn w:val="Normalny"/>
    <w:next w:val="Normalny"/>
    <w:autoRedefine/>
    <w:uiPriority w:val="39"/>
    <w:semiHidden/>
    <w:rsid w:val="005C6EFD"/>
    <w:pPr>
      <w:ind w:left="1540"/>
    </w:pPr>
    <w:rPr>
      <w:sz w:val="18"/>
      <w:szCs w:val="21"/>
    </w:rPr>
  </w:style>
  <w:style w:type="paragraph" w:styleId="Spistreci9">
    <w:name w:val="toc 9"/>
    <w:basedOn w:val="Normalny"/>
    <w:next w:val="Normalny"/>
    <w:autoRedefine/>
    <w:uiPriority w:val="39"/>
    <w:semiHidden/>
    <w:rsid w:val="005C6EFD"/>
    <w:pPr>
      <w:ind w:left="1760"/>
    </w:pPr>
    <w:rPr>
      <w:sz w:val="18"/>
      <w:szCs w:val="21"/>
    </w:rPr>
  </w:style>
  <w:style w:type="character" w:styleId="Hipercze">
    <w:name w:val="Hyperlink"/>
    <w:uiPriority w:val="99"/>
    <w:rsid w:val="005C6EFD"/>
    <w:rPr>
      <w:color w:val="0000FF"/>
      <w:u w:val="single"/>
    </w:rPr>
  </w:style>
  <w:style w:type="paragraph" w:styleId="Nagwek">
    <w:name w:val="header"/>
    <w:aliases w:val="OECD-Kopfzeile,test,header protocols"/>
    <w:basedOn w:val="Normalny"/>
    <w:link w:val="NagwekZnak"/>
    <w:semiHidden/>
    <w:rsid w:val="005C6EFD"/>
    <w:pPr>
      <w:tabs>
        <w:tab w:val="center" w:pos="4536"/>
        <w:tab w:val="right" w:pos="9072"/>
      </w:tabs>
    </w:pPr>
  </w:style>
  <w:style w:type="paragraph" w:styleId="Stopka">
    <w:name w:val="footer"/>
    <w:basedOn w:val="Normalny"/>
    <w:semiHidden/>
    <w:rsid w:val="005C6EFD"/>
    <w:pPr>
      <w:tabs>
        <w:tab w:val="center" w:pos="4536"/>
        <w:tab w:val="right" w:pos="9072"/>
      </w:tabs>
    </w:pPr>
  </w:style>
  <w:style w:type="character" w:styleId="Numerstrony">
    <w:name w:val="page number"/>
    <w:basedOn w:val="Domylnaczcionkaakapitu"/>
    <w:semiHidden/>
    <w:rsid w:val="005C6EFD"/>
  </w:style>
  <w:style w:type="character" w:customStyle="1" w:styleId="Nagwek1Znak">
    <w:name w:val="Nagłówek 1 Znak"/>
    <w:aliases w:val="Rep Heading 1 Znak"/>
    <w:link w:val="Nagwek1"/>
    <w:rsid w:val="005C6EFD"/>
    <w:rPr>
      <w:rFonts w:eastAsia="MS Mincho"/>
      <w:b/>
      <w:bCs/>
      <w:sz w:val="28"/>
      <w:szCs w:val="28"/>
      <w:lang w:val="en-GB" w:bidi="ar-SA"/>
    </w:rPr>
  </w:style>
  <w:style w:type="paragraph" w:styleId="Tekstdymka">
    <w:name w:val="Balloon Text"/>
    <w:basedOn w:val="Normalny"/>
    <w:link w:val="TekstdymkaZnak"/>
    <w:uiPriority w:val="99"/>
    <w:semiHidden/>
    <w:rsid w:val="005C6EFD"/>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eastAsia="de-DE" w:bidi="ar-SA"/>
    </w:rPr>
  </w:style>
  <w:style w:type="character" w:customStyle="1" w:styleId="RepTableZchn">
    <w:name w:val="Rep Table Zchn"/>
    <w:link w:val="RepTable"/>
    <w:rsid w:val="005C6EFD"/>
    <w:rPr>
      <w:noProof/>
      <w:szCs w:val="22"/>
      <w:lang w:val="en-GB" w:eastAsia="de-DE" w:bidi="ar-SA"/>
    </w:rPr>
  </w:style>
  <w:style w:type="character" w:customStyle="1" w:styleId="RepBullet1Zchn">
    <w:name w:val="Rep Bullet 1 Zchn"/>
    <w:link w:val="RepBullet1"/>
    <w:rsid w:val="00700B2F"/>
    <w:rPr>
      <w:strike/>
      <w:sz w:val="22"/>
      <w:szCs w:val="22"/>
      <w:shd w:val="clear" w:color="auto" w:fill="D9D9D9"/>
      <w:lang w:val="en-GB" w:eastAsia="de-DE"/>
    </w:rPr>
  </w:style>
  <w:style w:type="character" w:customStyle="1" w:styleId="RepBullet2Zchn">
    <w:name w:val="Rep Bullet 2 Zchn"/>
    <w:basedOn w:val="RepStandardZchnZchn"/>
    <w:link w:val="RepBullet2"/>
    <w:rsid w:val="00EE0533"/>
    <w:rPr>
      <w:sz w:val="22"/>
      <w:szCs w:val="22"/>
      <w:lang w:val="en-GB" w:eastAsia="de-DE" w:bidi="ar-SA"/>
    </w:rPr>
  </w:style>
  <w:style w:type="character" w:customStyle="1" w:styleId="RepLabelZchn">
    <w:name w:val="Rep Label Zchn"/>
    <w:link w:val="RepLabel"/>
    <w:rsid w:val="005C6EFD"/>
    <w:rPr>
      <w:b/>
      <w:bCs/>
      <w:sz w:val="22"/>
      <w:szCs w:val="22"/>
      <w:lang w:val="en-GB" w:eastAsia="de-DE" w:bidi="ar-SA"/>
    </w:rPr>
  </w:style>
  <w:style w:type="character" w:customStyle="1" w:styleId="RepPageHeaderZchn">
    <w:name w:val="Rep Page Header Zchn"/>
    <w:basedOn w:val="RepStandardZchnZchn"/>
    <w:link w:val="RepPageHeader"/>
    <w:rsid w:val="005C6EFD"/>
    <w:rPr>
      <w:sz w:val="22"/>
      <w:szCs w:val="22"/>
      <w:lang w:val="en-GB" w:eastAsia="de-DE" w:bidi="ar-SA"/>
    </w:rPr>
  </w:style>
  <w:style w:type="character" w:customStyle="1" w:styleId="RepPageFooterZchn">
    <w:name w:val="Rep Page Footer Zchn"/>
    <w:basedOn w:val="RepPageHeaderZchn"/>
    <w:link w:val="RepPageFooter"/>
    <w:rsid w:val="005C6EFD"/>
    <w:rPr>
      <w:sz w:val="22"/>
      <w:szCs w:val="22"/>
      <w:lang w:val="en-GB" w:eastAsia="de-DE" w:bidi="ar-SA"/>
    </w:rPr>
  </w:style>
  <w:style w:type="character" w:styleId="Odwoaniedokomentarza">
    <w:name w:val="annotation reference"/>
    <w:semiHidden/>
    <w:rsid w:val="005C6EFD"/>
    <w:rPr>
      <w:sz w:val="16"/>
      <w:szCs w:val="16"/>
    </w:rPr>
  </w:style>
  <w:style w:type="table" w:styleId="Tabela-Siatka">
    <w:name w:val="Table Grid"/>
    <w:basedOn w:val="Standardowy"/>
    <w:uiPriority w:val="59"/>
    <w:semiHidden/>
    <w:rsid w:val="005C6EF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2600AC"/>
    <w:pPr>
      <w:tabs>
        <w:tab w:val="left" w:pos="720"/>
      </w:tabs>
      <w:spacing w:line="280" w:lineRule="exact"/>
      <w:jc w:val="both"/>
    </w:pPr>
    <w:rPr>
      <w:color w:val="000000"/>
      <w:sz w:val="22"/>
      <w:szCs w:val="22"/>
      <w:lang w:val="en-GB" w:eastAsia="en-US"/>
    </w:rPr>
  </w:style>
  <w:style w:type="character" w:styleId="Odwoanieprzypisudolnego">
    <w:name w:val="footnote reference"/>
    <w:semiHidden/>
    <w:rsid w:val="007F6EFF"/>
    <w:rPr>
      <w:vertAlign w:val="superscript"/>
    </w:rPr>
  </w:style>
  <w:style w:type="character" w:customStyle="1" w:styleId="OECD-BASIS-TEXTChar">
    <w:name w:val="OECD-BASIS-TEXT Char"/>
    <w:link w:val="OECD-BASIS-TEXT"/>
    <w:rsid w:val="002600AC"/>
    <w:rPr>
      <w:color w:val="000000"/>
      <w:sz w:val="22"/>
      <w:szCs w:val="22"/>
      <w:lang w:val="en-GB" w:eastAsia="en-US" w:bidi="ar-SA"/>
    </w:rPr>
  </w:style>
  <w:style w:type="paragraph" w:customStyle="1" w:styleId="RepEditorNotes">
    <w:name w:val="Rep Editor Notes"/>
    <w:basedOn w:val="RepStandard"/>
    <w:next w:val="RepStandard"/>
    <w:rsid w:val="005C6EFD"/>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uiPriority w:val="35"/>
    <w:qFormat/>
    <w:rsid w:val="005C6EFD"/>
    <w:rPr>
      <w:b/>
      <w:bCs/>
      <w:sz w:val="20"/>
      <w:szCs w:val="20"/>
    </w:rPr>
  </w:style>
  <w:style w:type="paragraph" w:customStyle="1" w:styleId="RepStandard">
    <w:name w:val="Rep Standard"/>
    <w:link w:val="RepStandardZchnZchn"/>
    <w:rsid w:val="005C6EFD"/>
    <w:pPr>
      <w:widowControl w:val="0"/>
      <w:jc w:val="both"/>
    </w:pPr>
    <w:rPr>
      <w:sz w:val="22"/>
      <w:szCs w:val="22"/>
      <w:lang w:val="en-GB" w:eastAsia="de-DE"/>
    </w:rPr>
  </w:style>
  <w:style w:type="character" w:customStyle="1" w:styleId="RepStandardZchnZchn">
    <w:name w:val="Rep Standard Zchn Zchn"/>
    <w:link w:val="RepStandard"/>
    <w:rsid w:val="005C6EFD"/>
    <w:rPr>
      <w:sz w:val="22"/>
      <w:szCs w:val="22"/>
      <w:lang w:val="en-GB" w:eastAsia="de-DE" w:bidi="ar-SA"/>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5C6EFD"/>
    <w:pPr>
      <w:jc w:val="left"/>
    </w:pPr>
    <w:rPr>
      <w:noProof/>
      <w:sz w:val="20"/>
    </w:rPr>
  </w:style>
  <w:style w:type="paragraph" w:customStyle="1" w:styleId="RepTitle">
    <w:name w:val="Rep Title"/>
    <w:basedOn w:val="RepTitleBold"/>
    <w:rsid w:val="005C6EFD"/>
    <w:rPr>
      <w:b w:val="0"/>
    </w:rPr>
  </w:style>
  <w:style w:type="paragraph" w:customStyle="1" w:styleId="RepAppendix1">
    <w:name w:val="Rep Appendix 1"/>
    <w:basedOn w:val="RepStandard"/>
    <w:next w:val="RepStandard"/>
    <w:rsid w:val="005C6EFD"/>
    <w:pPr>
      <w:numPr>
        <w:numId w:val="18"/>
      </w:numPr>
      <w:spacing w:before="480" w:after="240"/>
      <w:outlineLvl w:val="0"/>
    </w:pPr>
    <w:rPr>
      <w:b/>
      <w:sz w:val="28"/>
    </w:rPr>
  </w:style>
  <w:style w:type="paragraph" w:customStyle="1" w:styleId="RepTableSmall">
    <w:name w:val="Rep Table Small"/>
    <w:basedOn w:val="Normalny"/>
    <w:rsid w:val="005C6EFD"/>
    <w:pPr>
      <w:widowControl w:val="0"/>
    </w:pPr>
    <w:rPr>
      <w:sz w:val="16"/>
      <w:szCs w:val="20"/>
    </w:rPr>
  </w:style>
  <w:style w:type="paragraph" w:customStyle="1" w:styleId="RepTableBold">
    <w:name w:val="Rep Table Bold"/>
    <w:basedOn w:val="Normalny"/>
    <w:link w:val="RepTableBoldZchn"/>
    <w:rsid w:val="005C6EFD"/>
    <w:pPr>
      <w:widowControl w:val="0"/>
    </w:pPr>
    <w:rPr>
      <w:b/>
      <w:bCs/>
      <w:sz w:val="20"/>
      <w:szCs w:val="20"/>
    </w:rPr>
  </w:style>
  <w:style w:type="paragraph" w:customStyle="1" w:styleId="RepPageHeader">
    <w:name w:val="Rep Page Header"/>
    <w:basedOn w:val="RepStandard"/>
    <w:link w:val="RepPageHeaderZchn"/>
    <w:rsid w:val="005C6EFD"/>
    <w:pPr>
      <w:jc w:val="left"/>
    </w:pPr>
    <w:rPr>
      <w:sz w:val="20"/>
    </w:rPr>
  </w:style>
  <w:style w:type="paragraph" w:customStyle="1" w:styleId="RepPageFooter">
    <w:name w:val="Rep Page Footer"/>
    <w:basedOn w:val="RepPageHeader"/>
    <w:link w:val="RepPageFooterZchn"/>
    <w:rsid w:val="005C6EFD"/>
    <w:pPr>
      <w:jc w:val="center"/>
    </w:pPr>
  </w:style>
  <w:style w:type="paragraph" w:customStyle="1" w:styleId="RepLabel">
    <w:name w:val="Rep Label"/>
    <w:basedOn w:val="RepStandard"/>
    <w:next w:val="RepStandard"/>
    <w:link w:val="RepLabelZchn"/>
    <w:rsid w:val="005C6EFD"/>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5C6EFD"/>
    <w:pPr>
      <w:keepNext/>
      <w:keepLines/>
      <w:widowControl w:val="0"/>
      <w:spacing w:before="60" w:after="60"/>
    </w:pPr>
    <w:rPr>
      <w:b/>
      <w:sz w:val="20"/>
      <w:szCs w:val="20"/>
    </w:rPr>
  </w:style>
  <w:style w:type="paragraph" w:customStyle="1" w:styleId="RepTableFootnote">
    <w:name w:val="Rep Table Footnote"/>
    <w:basedOn w:val="RepStandard"/>
    <w:next w:val="RepStandard"/>
    <w:rsid w:val="005C6EFD"/>
    <w:pPr>
      <w:tabs>
        <w:tab w:val="left" w:pos="425"/>
      </w:tabs>
      <w:ind w:left="425" w:hanging="425"/>
      <w:jc w:val="left"/>
    </w:pPr>
    <w:rPr>
      <w:noProof/>
      <w:sz w:val="18"/>
      <w:szCs w:val="18"/>
      <w:lang w:val="de-DE"/>
    </w:rPr>
  </w:style>
  <w:style w:type="paragraph" w:customStyle="1" w:styleId="RepSubtitle">
    <w:name w:val="Rep Subtitle"/>
    <w:basedOn w:val="RepSubtitleBold"/>
    <w:rsid w:val="005C6EFD"/>
    <w:rPr>
      <w:b w:val="0"/>
      <w:bCs/>
    </w:rPr>
  </w:style>
  <w:style w:type="paragraph" w:customStyle="1" w:styleId="RepTableHeaderSmall">
    <w:name w:val="Rep Table Header Small"/>
    <w:basedOn w:val="Normalny"/>
    <w:rsid w:val="005C6EFD"/>
    <w:pPr>
      <w:keepNext/>
      <w:keepLines/>
      <w:widowControl w:val="0"/>
      <w:spacing w:before="60" w:after="60"/>
    </w:pPr>
    <w:rPr>
      <w:b/>
      <w:sz w:val="16"/>
      <w:szCs w:val="16"/>
    </w:rPr>
  </w:style>
  <w:style w:type="paragraph" w:customStyle="1" w:styleId="RepNewPart">
    <w:name w:val="Rep NewPart"/>
    <w:basedOn w:val="RepStandard"/>
    <w:next w:val="RepStandard"/>
    <w:rsid w:val="005C6EFD"/>
    <w:pPr>
      <w:keepNext/>
      <w:keepLines/>
      <w:spacing w:before="360" w:after="120"/>
      <w:jc w:val="left"/>
      <w:outlineLvl w:val="4"/>
    </w:pPr>
    <w:rPr>
      <w:b/>
      <w:iCs/>
    </w:rPr>
  </w:style>
  <w:style w:type="paragraph" w:customStyle="1" w:styleId="RepTableofContent">
    <w:name w:val="Rep Table of Content"/>
    <w:basedOn w:val="RepStandard"/>
    <w:next w:val="RepStandard"/>
    <w:rsid w:val="005C6EFD"/>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5C6EFD"/>
    <w:pPr>
      <w:spacing w:before="120"/>
    </w:pPr>
    <w:rPr>
      <w:rFonts w:cs="Arial"/>
      <w:b/>
      <w:bCs/>
      <w:sz w:val="24"/>
    </w:rPr>
  </w:style>
  <w:style w:type="paragraph" w:styleId="Spisilustracji">
    <w:name w:val="table of figures"/>
    <w:basedOn w:val="Normalny"/>
    <w:next w:val="Normalny"/>
    <w:semiHidden/>
    <w:rsid w:val="005C6EFD"/>
  </w:style>
  <w:style w:type="paragraph" w:styleId="Tekstprzypisudolnego">
    <w:name w:val="footnote text"/>
    <w:basedOn w:val="Normalny"/>
    <w:semiHidden/>
    <w:rsid w:val="005C6EFD"/>
    <w:rPr>
      <w:sz w:val="20"/>
      <w:szCs w:val="20"/>
    </w:rPr>
  </w:style>
  <w:style w:type="paragraph" w:styleId="Zwrotpoegnalny">
    <w:name w:val="Closing"/>
    <w:basedOn w:val="Normalny"/>
    <w:semiHidden/>
    <w:rsid w:val="005C6EFD"/>
    <w:pPr>
      <w:ind w:left="4252"/>
    </w:pPr>
  </w:style>
  <w:style w:type="paragraph" w:styleId="HTML-adres">
    <w:name w:val="HTML Address"/>
    <w:basedOn w:val="Normalny"/>
    <w:semiHidden/>
    <w:rsid w:val="005C6EFD"/>
    <w:rPr>
      <w:i/>
      <w:iCs/>
    </w:rPr>
  </w:style>
  <w:style w:type="paragraph" w:styleId="HTML-wstpniesformatowany">
    <w:name w:val="HTML Preformatted"/>
    <w:basedOn w:val="Normalny"/>
    <w:semiHidden/>
    <w:rsid w:val="005C6EFD"/>
    <w:rPr>
      <w:rFonts w:ascii="Courier New" w:hAnsi="Courier New" w:cs="Courier New"/>
      <w:sz w:val="20"/>
      <w:szCs w:val="20"/>
    </w:rPr>
  </w:style>
  <w:style w:type="paragraph" w:styleId="Indeks1">
    <w:name w:val="index 1"/>
    <w:basedOn w:val="Normalny"/>
    <w:next w:val="Normalny"/>
    <w:autoRedefine/>
    <w:semiHidden/>
    <w:rsid w:val="005C6EFD"/>
    <w:pPr>
      <w:ind w:left="220" w:hanging="220"/>
    </w:pPr>
  </w:style>
  <w:style w:type="paragraph" w:styleId="Indeks2">
    <w:name w:val="index 2"/>
    <w:basedOn w:val="Normalny"/>
    <w:next w:val="Normalny"/>
    <w:autoRedefine/>
    <w:semiHidden/>
    <w:rsid w:val="005C6EFD"/>
    <w:pPr>
      <w:ind w:left="440" w:hanging="220"/>
    </w:pPr>
  </w:style>
  <w:style w:type="paragraph" w:styleId="Indeks3">
    <w:name w:val="index 3"/>
    <w:basedOn w:val="Normalny"/>
    <w:next w:val="Normalny"/>
    <w:autoRedefine/>
    <w:semiHidden/>
    <w:rsid w:val="005C6EFD"/>
    <w:pPr>
      <w:ind w:left="660" w:hanging="220"/>
    </w:pPr>
  </w:style>
  <w:style w:type="paragraph" w:styleId="Indeks4">
    <w:name w:val="index 4"/>
    <w:basedOn w:val="Normalny"/>
    <w:next w:val="Normalny"/>
    <w:autoRedefine/>
    <w:semiHidden/>
    <w:rsid w:val="005C6EFD"/>
    <w:pPr>
      <w:ind w:left="880" w:hanging="220"/>
    </w:pPr>
  </w:style>
  <w:style w:type="paragraph" w:styleId="Indeks5">
    <w:name w:val="index 5"/>
    <w:basedOn w:val="Normalny"/>
    <w:next w:val="Normalny"/>
    <w:autoRedefine/>
    <w:semiHidden/>
    <w:rsid w:val="005C6EFD"/>
    <w:pPr>
      <w:ind w:left="1100" w:hanging="220"/>
    </w:pPr>
  </w:style>
  <w:style w:type="paragraph" w:styleId="Indeks6">
    <w:name w:val="index 6"/>
    <w:basedOn w:val="Normalny"/>
    <w:next w:val="Normalny"/>
    <w:autoRedefine/>
    <w:semiHidden/>
    <w:rsid w:val="005C6EFD"/>
    <w:pPr>
      <w:ind w:left="1320" w:hanging="220"/>
    </w:pPr>
  </w:style>
  <w:style w:type="paragraph" w:styleId="Indeks7">
    <w:name w:val="index 7"/>
    <w:basedOn w:val="Normalny"/>
    <w:next w:val="Normalny"/>
    <w:autoRedefine/>
    <w:semiHidden/>
    <w:rsid w:val="005C6EFD"/>
    <w:pPr>
      <w:ind w:left="1540" w:hanging="220"/>
    </w:pPr>
  </w:style>
  <w:style w:type="paragraph" w:styleId="Indeks8">
    <w:name w:val="index 8"/>
    <w:basedOn w:val="Normalny"/>
    <w:next w:val="Normalny"/>
    <w:autoRedefine/>
    <w:semiHidden/>
    <w:rsid w:val="005C6EFD"/>
    <w:pPr>
      <w:ind w:left="1760" w:hanging="220"/>
    </w:pPr>
  </w:style>
  <w:style w:type="paragraph" w:styleId="Indeks9">
    <w:name w:val="index 9"/>
    <w:basedOn w:val="Normalny"/>
    <w:next w:val="Normalny"/>
    <w:autoRedefine/>
    <w:semiHidden/>
    <w:rsid w:val="005C6EFD"/>
    <w:pPr>
      <w:ind w:left="1980" w:hanging="220"/>
    </w:pPr>
  </w:style>
  <w:style w:type="paragraph" w:styleId="Nagwekindeksu">
    <w:name w:val="index heading"/>
    <w:basedOn w:val="Normalny"/>
    <w:next w:val="Indeks1"/>
    <w:semiHidden/>
    <w:rsid w:val="005C6EFD"/>
    <w:rPr>
      <w:rFonts w:cs="Arial"/>
      <w:b/>
      <w:bCs/>
    </w:rPr>
  </w:style>
  <w:style w:type="paragraph" w:styleId="Tekstkomentarza">
    <w:name w:val="annotation text"/>
    <w:basedOn w:val="Normalny"/>
    <w:semiHidden/>
    <w:rsid w:val="005C6EFD"/>
    <w:rPr>
      <w:sz w:val="20"/>
      <w:szCs w:val="20"/>
    </w:rPr>
  </w:style>
  <w:style w:type="paragraph" w:styleId="Tematkomentarza">
    <w:name w:val="annotation subject"/>
    <w:basedOn w:val="Tekstkomentarza"/>
    <w:next w:val="Tekstkomentarza"/>
    <w:semiHidden/>
    <w:rsid w:val="005C6EFD"/>
    <w:rPr>
      <w:b/>
      <w:bCs/>
    </w:rPr>
  </w:style>
  <w:style w:type="paragraph" w:styleId="Lista">
    <w:name w:val="List"/>
    <w:basedOn w:val="Normalny"/>
    <w:semiHidden/>
    <w:rsid w:val="005C6EFD"/>
    <w:pPr>
      <w:ind w:left="283" w:hanging="283"/>
    </w:pPr>
  </w:style>
  <w:style w:type="paragraph" w:styleId="Lista2">
    <w:name w:val="List 2"/>
    <w:basedOn w:val="Normalny"/>
    <w:semiHidden/>
    <w:rsid w:val="005C6EFD"/>
    <w:pPr>
      <w:ind w:left="566" w:hanging="283"/>
    </w:pPr>
  </w:style>
  <w:style w:type="paragraph" w:styleId="Lista3">
    <w:name w:val="List 3"/>
    <w:basedOn w:val="Normalny"/>
    <w:semiHidden/>
    <w:rsid w:val="005C6EFD"/>
    <w:pPr>
      <w:ind w:left="849" w:hanging="283"/>
    </w:pPr>
  </w:style>
  <w:style w:type="paragraph" w:styleId="Lista4">
    <w:name w:val="List 4"/>
    <w:basedOn w:val="Normalny"/>
    <w:semiHidden/>
    <w:rsid w:val="005C6EFD"/>
    <w:pPr>
      <w:ind w:left="1132" w:hanging="283"/>
    </w:pPr>
  </w:style>
  <w:style w:type="paragraph" w:styleId="Lista5">
    <w:name w:val="List 5"/>
    <w:basedOn w:val="Normalny"/>
    <w:semiHidden/>
    <w:rsid w:val="005C6EFD"/>
    <w:pPr>
      <w:ind w:left="1415" w:hanging="283"/>
    </w:pPr>
  </w:style>
  <w:style w:type="paragraph" w:styleId="Lista-kontynuacja">
    <w:name w:val="List Continue"/>
    <w:basedOn w:val="Normalny"/>
    <w:semiHidden/>
    <w:rsid w:val="005C6EFD"/>
    <w:pPr>
      <w:spacing w:after="120"/>
      <w:ind w:left="283"/>
    </w:pPr>
  </w:style>
  <w:style w:type="paragraph" w:styleId="Lista-kontynuacja2">
    <w:name w:val="List Continue 2"/>
    <w:basedOn w:val="Normalny"/>
    <w:semiHidden/>
    <w:rsid w:val="005C6EFD"/>
    <w:pPr>
      <w:spacing w:after="120"/>
      <w:ind w:left="566"/>
    </w:pPr>
  </w:style>
  <w:style w:type="paragraph" w:styleId="Lista-kontynuacja3">
    <w:name w:val="List Continue 3"/>
    <w:basedOn w:val="Normalny"/>
    <w:semiHidden/>
    <w:rsid w:val="005C6EFD"/>
    <w:pPr>
      <w:spacing w:after="120"/>
      <w:ind w:left="849"/>
    </w:pPr>
  </w:style>
  <w:style w:type="paragraph" w:styleId="Lista-kontynuacja4">
    <w:name w:val="List Continue 4"/>
    <w:basedOn w:val="Normalny"/>
    <w:semiHidden/>
    <w:rsid w:val="005C6EFD"/>
    <w:pPr>
      <w:spacing w:after="120"/>
      <w:ind w:left="1132"/>
    </w:pPr>
  </w:style>
  <w:style w:type="paragraph" w:styleId="Lista-kontynuacja5">
    <w:name w:val="List Continue 5"/>
    <w:basedOn w:val="Normalny"/>
    <w:semiHidden/>
    <w:rsid w:val="005C6EFD"/>
    <w:pPr>
      <w:spacing w:after="120"/>
      <w:ind w:left="1415"/>
    </w:pPr>
  </w:style>
  <w:style w:type="paragraph" w:styleId="Listanumerowana">
    <w:name w:val="List Number"/>
    <w:basedOn w:val="Normalny"/>
    <w:semiHidden/>
    <w:rsid w:val="005C6EFD"/>
    <w:pPr>
      <w:tabs>
        <w:tab w:val="num" w:pos="360"/>
      </w:tabs>
      <w:ind w:left="360" w:hanging="360"/>
    </w:pPr>
  </w:style>
  <w:style w:type="paragraph" w:styleId="Listanumerowana2">
    <w:name w:val="List Number 2"/>
    <w:basedOn w:val="Normalny"/>
    <w:semiHidden/>
    <w:rsid w:val="005C6EFD"/>
    <w:pPr>
      <w:tabs>
        <w:tab w:val="num" w:pos="643"/>
      </w:tabs>
      <w:ind w:left="643" w:hanging="360"/>
    </w:pPr>
  </w:style>
  <w:style w:type="paragraph" w:styleId="Listanumerowana3">
    <w:name w:val="List Number 3"/>
    <w:basedOn w:val="Normalny"/>
    <w:semiHidden/>
    <w:rsid w:val="005C6EFD"/>
    <w:pPr>
      <w:tabs>
        <w:tab w:val="num" w:pos="926"/>
      </w:tabs>
      <w:ind w:left="926" w:hanging="360"/>
    </w:pPr>
  </w:style>
  <w:style w:type="paragraph" w:styleId="Listanumerowana4">
    <w:name w:val="List Number 4"/>
    <w:basedOn w:val="Normalny"/>
    <w:semiHidden/>
    <w:rsid w:val="005C6EFD"/>
    <w:pPr>
      <w:tabs>
        <w:tab w:val="num" w:pos="1209"/>
      </w:tabs>
      <w:ind w:left="1209" w:hanging="360"/>
    </w:pPr>
  </w:style>
  <w:style w:type="paragraph" w:styleId="Listanumerowana5">
    <w:name w:val="List Number 5"/>
    <w:basedOn w:val="Normalny"/>
    <w:semiHidden/>
    <w:rsid w:val="005C6EFD"/>
    <w:pPr>
      <w:tabs>
        <w:tab w:val="num" w:pos="1492"/>
      </w:tabs>
      <w:ind w:left="1492" w:hanging="360"/>
    </w:pPr>
  </w:style>
  <w:style w:type="paragraph" w:styleId="Tekstmakra">
    <w:name w:val="macro"/>
    <w:semiHidden/>
    <w:rsid w:val="005C6EFD"/>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5C6EFD"/>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5C6EFD"/>
    <w:rPr>
      <w:rFonts w:ascii="Courier New" w:hAnsi="Courier New" w:cs="Courier New"/>
      <w:sz w:val="20"/>
      <w:szCs w:val="20"/>
    </w:rPr>
  </w:style>
  <w:style w:type="paragraph" w:styleId="Wykazrde">
    <w:name w:val="table of authorities"/>
    <w:basedOn w:val="Normalny"/>
    <w:next w:val="Normalny"/>
    <w:semiHidden/>
    <w:rsid w:val="005C6EFD"/>
    <w:pPr>
      <w:ind w:left="220" w:hanging="220"/>
    </w:pPr>
  </w:style>
  <w:style w:type="paragraph" w:styleId="NormalnyWeb">
    <w:name w:val="Normal (Web)"/>
    <w:basedOn w:val="Normalny"/>
    <w:semiHidden/>
    <w:rsid w:val="005C6EFD"/>
    <w:rPr>
      <w:sz w:val="24"/>
    </w:rPr>
  </w:style>
  <w:style w:type="paragraph" w:styleId="Wcicienormalne">
    <w:name w:val="Normal Indent"/>
    <w:basedOn w:val="Normalny"/>
    <w:link w:val="WcicienormalneZnak"/>
    <w:semiHidden/>
    <w:rsid w:val="005C6EFD"/>
    <w:pPr>
      <w:ind w:left="708"/>
    </w:pPr>
  </w:style>
  <w:style w:type="paragraph" w:styleId="Tekstpodstawowy3">
    <w:name w:val="Body Text 3"/>
    <w:basedOn w:val="Normalny"/>
    <w:semiHidden/>
    <w:rsid w:val="005C6EFD"/>
    <w:pPr>
      <w:spacing w:after="120"/>
    </w:pPr>
    <w:rPr>
      <w:sz w:val="16"/>
      <w:szCs w:val="16"/>
    </w:rPr>
  </w:style>
  <w:style w:type="paragraph" w:styleId="Tekstpodstawowywcity2">
    <w:name w:val="Body Text Indent 2"/>
    <w:basedOn w:val="Normalny"/>
    <w:semiHidden/>
    <w:rsid w:val="005C6EFD"/>
    <w:pPr>
      <w:spacing w:after="120" w:line="480" w:lineRule="auto"/>
      <w:ind w:left="283"/>
    </w:pPr>
  </w:style>
  <w:style w:type="paragraph" w:styleId="Tekstpodstawowywcity3">
    <w:name w:val="Body Text Indent 3"/>
    <w:basedOn w:val="Normalny"/>
    <w:semiHidden/>
    <w:rsid w:val="005C6EFD"/>
    <w:pPr>
      <w:spacing w:after="120"/>
      <w:ind w:left="283"/>
    </w:pPr>
    <w:rPr>
      <w:sz w:val="16"/>
      <w:szCs w:val="16"/>
    </w:rPr>
  </w:style>
  <w:style w:type="paragraph" w:styleId="Tekstpodstawowyzwciciem">
    <w:name w:val="Body Text First Indent"/>
    <w:basedOn w:val="Tekstpodstawowy"/>
    <w:semiHidden/>
    <w:rsid w:val="005C6EFD"/>
    <w:pPr>
      <w:ind w:firstLine="210"/>
    </w:pPr>
  </w:style>
  <w:style w:type="paragraph" w:styleId="Tekstpodstawowywcity">
    <w:name w:val="Body Text Indent"/>
    <w:basedOn w:val="Normalny"/>
    <w:semiHidden/>
    <w:rsid w:val="005C6EFD"/>
    <w:pPr>
      <w:spacing w:after="120"/>
      <w:ind w:left="283"/>
    </w:pPr>
  </w:style>
  <w:style w:type="paragraph" w:styleId="Tekstpodstawowyzwciciem2">
    <w:name w:val="Body Text First Indent 2"/>
    <w:basedOn w:val="Tekstpodstawowywcity"/>
    <w:semiHidden/>
    <w:rsid w:val="005C6EFD"/>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5C6EFD"/>
    <w:rPr>
      <w:rFonts w:cs="Arial"/>
      <w:sz w:val="20"/>
      <w:szCs w:val="20"/>
    </w:rPr>
  </w:style>
  <w:style w:type="paragraph" w:styleId="Adresnakopercie">
    <w:name w:val="envelope address"/>
    <w:basedOn w:val="Normalny"/>
    <w:semiHidden/>
    <w:rsid w:val="005C6EFD"/>
    <w:pPr>
      <w:framePr w:w="4320" w:h="2160" w:hRule="exact" w:hSpace="141" w:wrap="auto" w:hAnchor="page" w:xAlign="center" w:yAlign="bottom"/>
      <w:ind w:left="1"/>
    </w:pPr>
    <w:rPr>
      <w:rFonts w:cs="Arial"/>
      <w:sz w:val="24"/>
    </w:rPr>
  </w:style>
  <w:style w:type="paragraph" w:styleId="Podpis">
    <w:name w:val="Signature"/>
    <w:basedOn w:val="Normalny"/>
    <w:semiHidden/>
    <w:rsid w:val="005C6EFD"/>
    <w:pPr>
      <w:ind w:left="4252"/>
    </w:pPr>
  </w:style>
  <w:style w:type="paragraph" w:styleId="Podtytu">
    <w:name w:val="Subtitle"/>
    <w:basedOn w:val="Normalny"/>
    <w:qFormat/>
    <w:rsid w:val="005C6EFD"/>
    <w:pPr>
      <w:spacing w:after="60"/>
      <w:outlineLvl w:val="1"/>
    </w:pPr>
    <w:rPr>
      <w:rFonts w:cs="Arial"/>
      <w:sz w:val="24"/>
    </w:rPr>
  </w:style>
  <w:style w:type="character" w:styleId="Numerwiersza">
    <w:name w:val="line number"/>
    <w:basedOn w:val="Domylnaczcionkaakapitu"/>
    <w:semiHidden/>
    <w:rsid w:val="005C6EFD"/>
  </w:style>
  <w:style w:type="paragraph" w:customStyle="1" w:styleId="RepAppendix2">
    <w:name w:val="Rep Appendix 2"/>
    <w:basedOn w:val="RepStandard"/>
    <w:next w:val="RepStandard"/>
    <w:rsid w:val="005C6EFD"/>
    <w:pPr>
      <w:numPr>
        <w:ilvl w:val="1"/>
        <w:numId w:val="18"/>
      </w:numPr>
      <w:spacing w:before="480" w:after="240"/>
      <w:outlineLvl w:val="1"/>
    </w:pPr>
    <w:rPr>
      <w:b/>
      <w:sz w:val="24"/>
    </w:rPr>
  </w:style>
  <w:style w:type="paragraph" w:customStyle="1" w:styleId="RepAppendix3">
    <w:name w:val="Rep Appendix 3"/>
    <w:basedOn w:val="RepStandard"/>
    <w:next w:val="RepStandard"/>
    <w:rsid w:val="005C6EFD"/>
    <w:pPr>
      <w:numPr>
        <w:ilvl w:val="2"/>
        <w:numId w:val="18"/>
      </w:numPr>
      <w:spacing w:before="480" w:after="240"/>
    </w:pPr>
    <w:rPr>
      <w:b/>
      <w:sz w:val="24"/>
    </w:rPr>
  </w:style>
  <w:style w:type="paragraph" w:customStyle="1" w:styleId="RepTableSmallBold">
    <w:name w:val="Rep Table Small Bold"/>
    <w:basedOn w:val="RepTableSmall"/>
    <w:rsid w:val="005C6EFD"/>
    <w:rPr>
      <w:b/>
      <w:bCs/>
    </w:rPr>
  </w:style>
  <w:style w:type="paragraph" w:customStyle="1" w:styleId="RepBullet1">
    <w:name w:val="Rep Bullet 1"/>
    <w:basedOn w:val="RepStandard"/>
    <w:link w:val="RepBullet1Zchn"/>
    <w:autoRedefine/>
    <w:rsid w:val="00700B2F"/>
    <w:pPr>
      <w:numPr>
        <w:numId w:val="23"/>
      </w:numPr>
      <w:shd w:val="clear" w:color="auto" w:fill="D9D9D9"/>
      <w:tabs>
        <w:tab w:val="clear" w:pos="851"/>
        <w:tab w:val="num" w:pos="567"/>
      </w:tabs>
      <w:ind w:left="567"/>
    </w:pPr>
    <w:rPr>
      <w:strike/>
    </w:rPr>
  </w:style>
  <w:style w:type="paragraph" w:customStyle="1" w:styleId="RepBullet2">
    <w:name w:val="Rep Bullet 2"/>
    <w:basedOn w:val="RepStandard"/>
    <w:link w:val="RepBullet2Zchn"/>
    <w:autoRedefine/>
    <w:rsid w:val="00EE0533"/>
    <w:pPr>
      <w:numPr>
        <w:numId w:val="24"/>
      </w:numPr>
      <w:jc w:val="left"/>
    </w:pPr>
  </w:style>
  <w:style w:type="paragraph" w:customStyle="1" w:styleId="RepBullet3">
    <w:name w:val="Rep Bullet 3"/>
    <w:basedOn w:val="RepStandard"/>
    <w:autoRedefine/>
    <w:rsid w:val="00EE0533"/>
    <w:pPr>
      <w:numPr>
        <w:numId w:val="25"/>
      </w:numPr>
      <w:jc w:val="left"/>
    </w:pPr>
  </w:style>
  <w:style w:type="table" w:customStyle="1" w:styleId="RepTableBorder">
    <w:name w:val="Rep Table Border"/>
    <w:basedOn w:val="Standardowy"/>
    <w:rsid w:val="005C6EFD"/>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5C6EFD"/>
    <w:pPr>
      <w:numPr>
        <w:numId w:val="9"/>
      </w:numPr>
    </w:pPr>
  </w:style>
  <w:style w:type="numbering" w:styleId="1ai">
    <w:name w:val="Outline List 1"/>
    <w:basedOn w:val="Bezlisty"/>
    <w:semiHidden/>
    <w:rsid w:val="005C6EFD"/>
    <w:pPr>
      <w:numPr>
        <w:numId w:val="10"/>
      </w:numPr>
    </w:pPr>
  </w:style>
  <w:style w:type="paragraph" w:styleId="Zwrotgrzecznociowy">
    <w:name w:val="Salutation"/>
    <w:basedOn w:val="Normalny"/>
    <w:next w:val="Normalny"/>
    <w:semiHidden/>
    <w:rsid w:val="005C6EFD"/>
  </w:style>
  <w:style w:type="numbering" w:styleId="Artykusekcja">
    <w:name w:val="Outline List 3"/>
    <w:basedOn w:val="Bezlisty"/>
    <w:semiHidden/>
    <w:rsid w:val="005C6EFD"/>
    <w:pPr>
      <w:numPr>
        <w:numId w:val="11"/>
      </w:numPr>
    </w:pPr>
  </w:style>
  <w:style w:type="paragraph" w:styleId="Listapunktowana">
    <w:name w:val="List Bullet"/>
    <w:basedOn w:val="Normalny"/>
    <w:semiHidden/>
    <w:rsid w:val="005C6EFD"/>
    <w:pPr>
      <w:numPr>
        <w:numId w:val="1"/>
      </w:numPr>
    </w:pPr>
  </w:style>
  <w:style w:type="paragraph" w:styleId="Listapunktowana2">
    <w:name w:val="List Bullet 2"/>
    <w:basedOn w:val="Normalny"/>
    <w:semiHidden/>
    <w:rsid w:val="005C6EFD"/>
    <w:pPr>
      <w:numPr>
        <w:numId w:val="2"/>
      </w:numPr>
    </w:pPr>
  </w:style>
  <w:style w:type="paragraph" w:styleId="Listapunktowana3">
    <w:name w:val="List Bullet 3"/>
    <w:basedOn w:val="Normalny"/>
    <w:semiHidden/>
    <w:rsid w:val="005C6EFD"/>
    <w:pPr>
      <w:numPr>
        <w:numId w:val="3"/>
      </w:numPr>
    </w:pPr>
  </w:style>
  <w:style w:type="paragraph" w:styleId="Listapunktowana4">
    <w:name w:val="List Bullet 4"/>
    <w:basedOn w:val="Normalny"/>
    <w:semiHidden/>
    <w:rsid w:val="005C6EFD"/>
    <w:pPr>
      <w:numPr>
        <w:numId w:val="4"/>
      </w:numPr>
    </w:pPr>
  </w:style>
  <w:style w:type="paragraph" w:styleId="Listapunktowana5">
    <w:name w:val="List Bullet 5"/>
    <w:basedOn w:val="Normalny"/>
    <w:semiHidden/>
    <w:rsid w:val="005C6EFD"/>
    <w:pPr>
      <w:tabs>
        <w:tab w:val="num" w:pos="1417"/>
      </w:tabs>
      <w:ind w:left="1417" w:hanging="1417"/>
    </w:pPr>
  </w:style>
  <w:style w:type="character" w:styleId="UyteHipercze">
    <w:name w:val="FollowedHyperlink"/>
    <w:semiHidden/>
    <w:rsid w:val="005C6EFD"/>
    <w:rPr>
      <w:color w:val="800080"/>
      <w:u w:val="single"/>
    </w:rPr>
  </w:style>
  <w:style w:type="paragraph" w:styleId="Tekstblokowy">
    <w:name w:val="Block Text"/>
    <w:basedOn w:val="Normalny"/>
    <w:semiHidden/>
    <w:rsid w:val="005C6EFD"/>
    <w:pPr>
      <w:spacing w:after="120"/>
      <w:ind w:left="1440" w:right="1440"/>
    </w:pPr>
  </w:style>
  <w:style w:type="paragraph" w:styleId="Data">
    <w:name w:val="Date"/>
    <w:basedOn w:val="Normalny"/>
    <w:next w:val="Normalny"/>
    <w:semiHidden/>
    <w:rsid w:val="005C6EFD"/>
  </w:style>
  <w:style w:type="paragraph" w:styleId="Podpise-mail">
    <w:name w:val="E-mail Signature"/>
    <w:basedOn w:val="Normalny"/>
    <w:semiHidden/>
    <w:rsid w:val="005C6EFD"/>
  </w:style>
  <w:style w:type="character" w:styleId="Pogrubienie">
    <w:name w:val="Strong"/>
    <w:qFormat/>
    <w:rsid w:val="003C1D67"/>
    <w:rPr>
      <w:b/>
      <w:bCs/>
    </w:rPr>
  </w:style>
  <w:style w:type="paragraph" w:styleId="Nagweknotatki">
    <w:name w:val="Note Heading"/>
    <w:basedOn w:val="Normalny"/>
    <w:next w:val="Normalny"/>
    <w:semiHidden/>
    <w:rsid w:val="005C6EFD"/>
  </w:style>
  <w:style w:type="character" w:styleId="Uwydatnienie">
    <w:name w:val="Emphasis"/>
    <w:qFormat/>
    <w:rsid w:val="003C1D67"/>
    <w:rPr>
      <w:i/>
      <w:iCs/>
    </w:rPr>
  </w:style>
  <w:style w:type="character" w:styleId="HTML-akronim">
    <w:name w:val="HTML Acronym"/>
    <w:basedOn w:val="Domylnaczcionkaakapitu"/>
    <w:semiHidden/>
    <w:rsid w:val="005C6EFD"/>
  </w:style>
  <w:style w:type="character" w:styleId="HTML-przykad">
    <w:name w:val="HTML Sample"/>
    <w:semiHidden/>
    <w:rsid w:val="005C6EFD"/>
    <w:rPr>
      <w:rFonts w:ascii="Courier New" w:hAnsi="Courier New" w:cs="Courier New"/>
    </w:rPr>
  </w:style>
  <w:style w:type="character" w:styleId="HTML-kod">
    <w:name w:val="HTML Code"/>
    <w:semiHidden/>
    <w:rsid w:val="005C6EFD"/>
    <w:rPr>
      <w:rFonts w:ascii="Courier New" w:hAnsi="Courier New" w:cs="Courier New"/>
      <w:sz w:val="20"/>
      <w:szCs w:val="20"/>
    </w:rPr>
  </w:style>
  <w:style w:type="character" w:styleId="HTML-definicja">
    <w:name w:val="HTML Definition"/>
    <w:semiHidden/>
    <w:rsid w:val="005C6EFD"/>
    <w:rPr>
      <w:i/>
      <w:iCs/>
    </w:rPr>
  </w:style>
  <w:style w:type="character" w:styleId="HTML-staaszeroko">
    <w:name w:val="HTML Typewriter"/>
    <w:semiHidden/>
    <w:rsid w:val="005C6EFD"/>
    <w:rPr>
      <w:rFonts w:ascii="Courier New" w:hAnsi="Courier New" w:cs="Courier New"/>
      <w:sz w:val="20"/>
      <w:szCs w:val="20"/>
    </w:rPr>
  </w:style>
  <w:style w:type="character" w:styleId="HTML-klawiatura">
    <w:name w:val="HTML Keyboard"/>
    <w:semiHidden/>
    <w:rsid w:val="005C6EFD"/>
    <w:rPr>
      <w:rFonts w:ascii="Courier New" w:hAnsi="Courier New" w:cs="Courier New"/>
      <w:sz w:val="20"/>
      <w:szCs w:val="20"/>
    </w:rPr>
  </w:style>
  <w:style w:type="character" w:styleId="HTML-zmienna">
    <w:name w:val="HTML Variable"/>
    <w:semiHidden/>
    <w:rsid w:val="005C6EFD"/>
    <w:rPr>
      <w:i/>
      <w:iCs/>
    </w:rPr>
  </w:style>
  <w:style w:type="character" w:styleId="HTML-cytat">
    <w:name w:val="HTML Cite"/>
    <w:semiHidden/>
    <w:rsid w:val="005C6EFD"/>
    <w:rPr>
      <w:i/>
      <w:iCs/>
    </w:rPr>
  </w:style>
  <w:style w:type="table" w:styleId="Tabela-Efekty3D1">
    <w:name w:val="Table 3D effects 1"/>
    <w:basedOn w:val="Standardowy"/>
    <w:semiHidden/>
    <w:rsid w:val="005C6EFD"/>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5C6EFD"/>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5C6EFD"/>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5C6EFD"/>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5C6EFD"/>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5C6EFD"/>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5C6EFD"/>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5C6EFD"/>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5C6EFD"/>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5C6EFD"/>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5C6EFD"/>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5C6EFD"/>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5C6EFD"/>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5C6EFD"/>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5C6EFD"/>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5C6EFD"/>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5C6EFD"/>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5C6EFD"/>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5C6EFD"/>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5C6EFD"/>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5C6EFD"/>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5C6EFD"/>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5C6EFD"/>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5C6EFD"/>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5C6EFD"/>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5C6EFD"/>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5C6EFD"/>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5C6EFD"/>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5C6EFD"/>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5C6EFD"/>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5C6EFD"/>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5C6EFD"/>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5C6EFD"/>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5C6EFD"/>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5C6EFD"/>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5C6EFD"/>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5C6EFD"/>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5C6EFD"/>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5C6EFD"/>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5C6EFD"/>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5C6EFD"/>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5C6EFD"/>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5C6EF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5C6EFD"/>
    <w:pPr>
      <w:shd w:val="clear" w:color="auto" w:fill="000080"/>
    </w:pPr>
    <w:rPr>
      <w:rFonts w:ascii="Tahoma" w:hAnsi="Tahoma" w:cs="Tahoma"/>
      <w:sz w:val="20"/>
      <w:szCs w:val="20"/>
    </w:rPr>
  </w:style>
  <w:style w:type="paragraph" w:styleId="Tekstprzypisukocowego">
    <w:name w:val="endnote text"/>
    <w:basedOn w:val="Normalny"/>
    <w:semiHidden/>
    <w:rsid w:val="005C6EFD"/>
    <w:rPr>
      <w:sz w:val="20"/>
      <w:szCs w:val="20"/>
    </w:rPr>
  </w:style>
  <w:style w:type="character" w:customStyle="1" w:styleId="RepTableBoldZchn">
    <w:name w:val="Rep Table Bold Zchn"/>
    <w:link w:val="RepTableBold"/>
    <w:rsid w:val="005C6EFD"/>
    <w:rPr>
      <w:b/>
      <w:bCs/>
      <w:lang w:val="en-US" w:eastAsia="de-DE" w:bidi="ar-SA"/>
    </w:rPr>
  </w:style>
  <w:style w:type="character" w:customStyle="1" w:styleId="RepEditorNote">
    <w:name w:val="Rep Editor Note"/>
    <w:rsid w:val="005C6EFD"/>
    <w:rPr>
      <w:color w:val="0000FF"/>
    </w:rPr>
  </w:style>
  <w:style w:type="character" w:customStyle="1" w:styleId="RepTextoption">
    <w:name w:val="Rep Textoption"/>
    <w:rsid w:val="005C6EFD"/>
    <w:rPr>
      <w:color w:val="FF0000"/>
    </w:rPr>
  </w:style>
  <w:style w:type="paragraph" w:customStyle="1" w:styleId="RepAppendix4">
    <w:name w:val="Rep Appendix 4"/>
    <w:basedOn w:val="RepStandard"/>
    <w:next w:val="RepStandard"/>
    <w:rsid w:val="005C6EFD"/>
    <w:pPr>
      <w:numPr>
        <w:ilvl w:val="3"/>
        <w:numId w:val="18"/>
      </w:numPr>
      <w:spacing w:before="480" w:after="240"/>
    </w:pPr>
    <w:rPr>
      <w:b/>
      <w:sz w:val="24"/>
    </w:rPr>
  </w:style>
  <w:style w:type="paragraph" w:customStyle="1" w:styleId="RepSupertitle">
    <w:name w:val="Rep Supertitle"/>
    <w:basedOn w:val="RepStandard"/>
    <w:next w:val="RepStandard"/>
    <w:rsid w:val="005C6EFD"/>
    <w:pPr>
      <w:jc w:val="center"/>
    </w:pPr>
    <w:rPr>
      <w:b/>
      <w:bCs/>
      <w:sz w:val="72"/>
    </w:rPr>
  </w:style>
  <w:style w:type="paragraph" w:customStyle="1" w:styleId="RepAppendix5">
    <w:name w:val="Rep Appendix 5"/>
    <w:basedOn w:val="RepStandard"/>
    <w:next w:val="RepStandard"/>
    <w:rsid w:val="005C6EFD"/>
    <w:pPr>
      <w:numPr>
        <w:ilvl w:val="4"/>
        <w:numId w:val="18"/>
      </w:numPr>
      <w:spacing w:before="480" w:after="240"/>
      <w:outlineLvl w:val="4"/>
    </w:pPr>
    <w:rPr>
      <w:b/>
      <w:bCs/>
      <w:sz w:val="24"/>
    </w:rPr>
  </w:style>
  <w:style w:type="paragraph" w:customStyle="1" w:styleId="RepAppendix6">
    <w:name w:val="Rep Appendix 6"/>
    <w:basedOn w:val="RepStandard"/>
    <w:next w:val="RepStandard"/>
    <w:rsid w:val="005C6EFD"/>
    <w:pPr>
      <w:numPr>
        <w:ilvl w:val="5"/>
        <w:numId w:val="18"/>
      </w:numPr>
      <w:spacing w:before="480" w:after="240"/>
      <w:outlineLvl w:val="5"/>
    </w:pPr>
    <w:rPr>
      <w:b/>
      <w:sz w:val="24"/>
    </w:rPr>
  </w:style>
  <w:style w:type="paragraph" w:customStyle="1" w:styleId="RepTitleBold">
    <w:name w:val="Rep Title Bold"/>
    <w:basedOn w:val="RepStandard"/>
    <w:rsid w:val="005C6EFD"/>
    <w:pPr>
      <w:spacing w:before="120" w:after="120"/>
      <w:jc w:val="center"/>
    </w:pPr>
    <w:rPr>
      <w:b/>
      <w:sz w:val="36"/>
    </w:rPr>
  </w:style>
  <w:style w:type="paragraph" w:customStyle="1" w:styleId="RepSubtitleBold">
    <w:name w:val="Rep Subtitle Bold"/>
    <w:basedOn w:val="RepTitleBold"/>
    <w:rsid w:val="005C6EFD"/>
    <w:rPr>
      <w:sz w:val="32"/>
    </w:rPr>
  </w:style>
  <w:style w:type="paragraph" w:customStyle="1" w:styleId="RepEditorNotesMS">
    <w:name w:val="Rep Editor Notes MS"/>
    <w:basedOn w:val="RepStandard"/>
    <w:next w:val="RepStandard"/>
    <w:rsid w:val="005C6EFD"/>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2600AC"/>
    <w:pPr>
      <w:tabs>
        <w:tab w:val="left" w:pos="720"/>
      </w:tabs>
      <w:spacing w:before="20"/>
      <w:jc w:val="both"/>
    </w:pPr>
    <w:rPr>
      <w:color w:val="0000FF"/>
      <w:szCs w:val="24"/>
      <w:lang w:val="fr-FR" w:eastAsia="en-US"/>
    </w:rPr>
  </w:style>
  <w:style w:type="character" w:customStyle="1" w:styleId="WcicienormalneZnak">
    <w:name w:val="Wcięcie normalne Znak"/>
    <w:link w:val="Wcicienormalne"/>
    <w:rsid w:val="00057306"/>
    <w:rPr>
      <w:sz w:val="22"/>
      <w:szCs w:val="22"/>
      <w:lang w:val="en-US" w:eastAsia="de-DE" w:bidi="ar-SA"/>
    </w:rPr>
  </w:style>
  <w:style w:type="character" w:customStyle="1" w:styleId="dRRinstructionsChar">
    <w:name w:val="dRR_instructions Char"/>
    <w:link w:val="dRRinstructions"/>
    <w:rsid w:val="002600AC"/>
    <w:rPr>
      <w:color w:val="0000FF"/>
      <w:sz w:val="22"/>
      <w:szCs w:val="24"/>
      <w:lang w:val="fr-FR" w:eastAsia="en-US" w:bidi="ar-SA"/>
    </w:rPr>
  </w:style>
  <w:style w:type="paragraph" w:customStyle="1" w:styleId="TableParagraph">
    <w:name w:val="Table Paragraph"/>
    <w:basedOn w:val="Normalny"/>
    <w:uiPriority w:val="1"/>
    <w:qFormat/>
    <w:rsid w:val="00093FA5"/>
    <w:pPr>
      <w:widowControl w:val="0"/>
      <w:autoSpaceDE w:val="0"/>
      <w:autoSpaceDN w:val="0"/>
      <w:spacing w:before="8"/>
      <w:ind w:left="97"/>
    </w:pPr>
    <w:rPr>
      <w:lang w:eastAsia="en-US"/>
    </w:rPr>
  </w:style>
  <w:style w:type="table" w:customStyle="1" w:styleId="TableNormal">
    <w:name w:val="Table Normal"/>
    <w:uiPriority w:val="2"/>
    <w:semiHidden/>
    <w:unhideWhenUsed/>
    <w:qFormat/>
    <w:rsid w:val="00093FA5"/>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Nagwek2Znak">
    <w:name w:val="Nagłówek 2 Znak"/>
    <w:aliases w:val="Rep Heading 2 Znak,Header 1 Znak,Header 2 Znak"/>
    <w:link w:val="Nagwek2"/>
    <w:rsid w:val="008D2FEC"/>
    <w:rPr>
      <w:b/>
      <w:bCs/>
      <w:sz w:val="24"/>
      <w:szCs w:val="24"/>
      <w:lang w:val="en-GB" w:eastAsia="de-DE" w:bidi="ar-SA"/>
    </w:rPr>
  </w:style>
  <w:style w:type="character" w:customStyle="1" w:styleId="NagwekZnak">
    <w:name w:val="Nagłówek Znak"/>
    <w:aliases w:val="OECD-Kopfzeile Znak,test Znak,header protocols Znak"/>
    <w:link w:val="Nagwek"/>
    <w:locked/>
    <w:rsid w:val="008D2FEC"/>
    <w:rPr>
      <w:sz w:val="22"/>
      <w:szCs w:val="22"/>
      <w:lang w:val="en-US" w:eastAsia="de-DE" w:bidi="ar-SA"/>
    </w:rPr>
  </w:style>
  <w:style w:type="paragraph" w:styleId="Poprawka">
    <w:name w:val="Revision"/>
    <w:hidden/>
    <w:uiPriority w:val="99"/>
    <w:semiHidden/>
    <w:rsid w:val="00D41D1F"/>
    <w:rPr>
      <w:sz w:val="22"/>
      <w:szCs w:val="22"/>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0E0FC-5C72-4350-8C6D-FF3E3D920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TotalTime>
  <Pages>24</Pages>
  <Words>3286</Words>
  <Characters>19718</Characters>
  <Application>Microsoft Office Word</Application>
  <DocSecurity>0</DocSecurity>
  <Lines>164</Lines>
  <Paragraphs>45</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B, Sections 1, 2, 4</vt:lpstr>
      <vt:lpstr>Part B, Sections 1, 2, 4</vt:lpstr>
    </vt:vector>
  </TitlesOfParts>
  <Company>Registration Report Working Group</Company>
  <LinksUpToDate>false</LinksUpToDate>
  <CharactersWithSpaces>22959</CharactersWithSpaces>
  <SharedDoc>false</SharedDoc>
  <HLinks>
    <vt:vector size="126" baseType="variant">
      <vt:variant>
        <vt:i4>1310769</vt:i4>
      </vt:variant>
      <vt:variant>
        <vt:i4>122</vt:i4>
      </vt:variant>
      <vt:variant>
        <vt:i4>0</vt:i4>
      </vt:variant>
      <vt:variant>
        <vt:i4>5</vt:i4>
      </vt:variant>
      <vt:variant>
        <vt:lpwstr/>
      </vt:variant>
      <vt:variant>
        <vt:lpwstr>_Toc161651420</vt:lpwstr>
      </vt:variant>
      <vt:variant>
        <vt:i4>1507377</vt:i4>
      </vt:variant>
      <vt:variant>
        <vt:i4>116</vt:i4>
      </vt:variant>
      <vt:variant>
        <vt:i4>0</vt:i4>
      </vt:variant>
      <vt:variant>
        <vt:i4>5</vt:i4>
      </vt:variant>
      <vt:variant>
        <vt:lpwstr/>
      </vt:variant>
      <vt:variant>
        <vt:lpwstr>_Toc161651419</vt:lpwstr>
      </vt:variant>
      <vt:variant>
        <vt:i4>1507377</vt:i4>
      </vt:variant>
      <vt:variant>
        <vt:i4>110</vt:i4>
      </vt:variant>
      <vt:variant>
        <vt:i4>0</vt:i4>
      </vt:variant>
      <vt:variant>
        <vt:i4>5</vt:i4>
      </vt:variant>
      <vt:variant>
        <vt:lpwstr/>
      </vt:variant>
      <vt:variant>
        <vt:lpwstr>_Toc161651418</vt:lpwstr>
      </vt:variant>
      <vt:variant>
        <vt:i4>1507377</vt:i4>
      </vt:variant>
      <vt:variant>
        <vt:i4>104</vt:i4>
      </vt:variant>
      <vt:variant>
        <vt:i4>0</vt:i4>
      </vt:variant>
      <vt:variant>
        <vt:i4>5</vt:i4>
      </vt:variant>
      <vt:variant>
        <vt:lpwstr/>
      </vt:variant>
      <vt:variant>
        <vt:lpwstr>_Toc161651417</vt:lpwstr>
      </vt:variant>
      <vt:variant>
        <vt:i4>1507377</vt:i4>
      </vt:variant>
      <vt:variant>
        <vt:i4>98</vt:i4>
      </vt:variant>
      <vt:variant>
        <vt:i4>0</vt:i4>
      </vt:variant>
      <vt:variant>
        <vt:i4>5</vt:i4>
      </vt:variant>
      <vt:variant>
        <vt:lpwstr/>
      </vt:variant>
      <vt:variant>
        <vt:lpwstr>_Toc161651416</vt:lpwstr>
      </vt:variant>
      <vt:variant>
        <vt:i4>1507377</vt:i4>
      </vt:variant>
      <vt:variant>
        <vt:i4>92</vt:i4>
      </vt:variant>
      <vt:variant>
        <vt:i4>0</vt:i4>
      </vt:variant>
      <vt:variant>
        <vt:i4>5</vt:i4>
      </vt:variant>
      <vt:variant>
        <vt:lpwstr/>
      </vt:variant>
      <vt:variant>
        <vt:lpwstr>_Toc161651415</vt:lpwstr>
      </vt:variant>
      <vt:variant>
        <vt:i4>1507377</vt:i4>
      </vt:variant>
      <vt:variant>
        <vt:i4>86</vt:i4>
      </vt:variant>
      <vt:variant>
        <vt:i4>0</vt:i4>
      </vt:variant>
      <vt:variant>
        <vt:i4>5</vt:i4>
      </vt:variant>
      <vt:variant>
        <vt:lpwstr/>
      </vt:variant>
      <vt:variant>
        <vt:lpwstr>_Toc161651414</vt:lpwstr>
      </vt:variant>
      <vt:variant>
        <vt:i4>1507377</vt:i4>
      </vt:variant>
      <vt:variant>
        <vt:i4>80</vt:i4>
      </vt:variant>
      <vt:variant>
        <vt:i4>0</vt:i4>
      </vt:variant>
      <vt:variant>
        <vt:i4>5</vt:i4>
      </vt:variant>
      <vt:variant>
        <vt:lpwstr/>
      </vt:variant>
      <vt:variant>
        <vt:lpwstr>_Toc161651413</vt:lpwstr>
      </vt:variant>
      <vt:variant>
        <vt:i4>1507377</vt:i4>
      </vt:variant>
      <vt:variant>
        <vt:i4>74</vt:i4>
      </vt:variant>
      <vt:variant>
        <vt:i4>0</vt:i4>
      </vt:variant>
      <vt:variant>
        <vt:i4>5</vt:i4>
      </vt:variant>
      <vt:variant>
        <vt:lpwstr/>
      </vt:variant>
      <vt:variant>
        <vt:lpwstr>_Toc161651412</vt:lpwstr>
      </vt:variant>
      <vt:variant>
        <vt:i4>1507377</vt:i4>
      </vt:variant>
      <vt:variant>
        <vt:i4>68</vt:i4>
      </vt:variant>
      <vt:variant>
        <vt:i4>0</vt:i4>
      </vt:variant>
      <vt:variant>
        <vt:i4>5</vt:i4>
      </vt:variant>
      <vt:variant>
        <vt:lpwstr/>
      </vt:variant>
      <vt:variant>
        <vt:lpwstr>_Toc161651411</vt:lpwstr>
      </vt:variant>
      <vt:variant>
        <vt:i4>1507377</vt:i4>
      </vt:variant>
      <vt:variant>
        <vt:i4>62</vt:i4>
      </vt:variant>
      <vt:variant>
        <vt:i4>0</vt:i4>
      </vt:variant>
      <vt:variant>
        <vt:i4>5</vt:i4>
      </vt:variant>
      <vt:variant>
        <vt:lpwstr/>
      </vt:variant>
      <vt:variant>
        <vt:lpwstr>_Toc161651410</vt:lpwstr>
      </vt:variant>
      <vt:variant>
        <vt:i4>1441841</vt:i4>
      </vt:variant>
      <vt:variant>
        <vt:i4>56</vt:i4>
      </vt:variant>
      <vt:variant>
        <vt:i4>0</vt:i4>
      </vt:variant>
      <vt:variant>
        <vt:i4>5</vt:i4>
      </vt:variant>
      <vt:variant>
        <vt:lpwstr/>
      </vt:variant>
      <vt:variant>
        <vt:lpwstr>_Toc161651409</vt:lpwstr>
      </vt:variant>
      <vt:variant>
        <vt:i4>1441841</vt:i4>
      </vt:variant>
      <vt:variant>
        <vt:i4>50</vt:i4>
      </vt:variant>
      <vt:variant>
        <vt:i4>0</vt:i4>
      </vt:variant>
      <vt:variant>
        <vt:i4>5</vt:i4>
      </vt:variant>
      <vt:variant>
        <vt:lpwstr/>
      </vt:variant>
      <vt:variant>
        <vt:lpwstr>_Toc161651408</vt:lpwstr>
      </vt:variant>
      <vt:variant>
        <vt:i4>1441841</vt:i4>
      </vt:variant>
      <vt:variant>
        <vt:i4>44</vt:i4>
      </vt:variant>
      <vt:variant>
        <vt:i4>0</vt:i4>
      </vt:variant>
      <vt:variant>
        <vt:i4>5</vt:i4>
      </vt:variant>
      <vt:variant>
        <vt:lpwstr/>
      </vt:variant>
      <vt:variant>
        <vt:lpwstr>_Toc161651407</vt:lpwstr>
      </vt:variant>
      <vt:variant>
        <vt:i4>1441841</vt:i4>
      </vt:variant>
      <vt:variant>
        <vt:i4>38</vt:i4>
      </vt:variant>
      <vt:variant>
        <vt:i4>0</vt:i4>
      </vt:variant>
      <vt:variant>
        <vt:i4>5</vt:i4>
      </vt:variant>
      <vt:variant>
        <vt:lpwstr/>
      </vt:variant>
      <vt:variant>
        <vt:lpwstr>_Toc161651406</vt:lpwstr>
      </vt:variant>
      <vt:variant>
        <vt:i4>1441841</vt:i4>
      </vt:variant>
      <vt:variant>
        <vt:i4>32</vt:i4>
      </vt:variant>
      <vt:variant>
        <vt:i4>0</vt:i4>
      </vt:variant>
      <vt:variant>
        <vt:i4>5</vt:i4>
      </vt:variant>
      <vt:variant>
        <vt:lpwstr/>
      </vt:variant>
      <vt:variant>
        <vt:lpwstr>_Toc161651405</vt:lpwstr>
      </vt:variant>
      <vt:variant>
        <vt:i4>1441841</vt:i4>
      </vt:variant>
      <vt:variant>
        <vt:i4>26</vt:i4>
      </vt:variant>
      <vt:variant>
        <vt:i4>0</vt:i4>
      </vt:variant>
      <vt:variant>
        <vt:i4>5</vt:i4>
      </vt:variant>
      <vt:variant>
        <vt:lpwstr/>
      </vt:variant>
      <vt:variant>
        <vt:lpwstr>_Toc161651404</vt:lpwstr>
      </vt:variant>
      <vt:variant>
        <vt:i4>1441841</vt:i4>
      </vt:variant>
      <vt:variant>
        <vt:i4>20</vt:i4>
      </vt:variant>
      <vt:variant>
        <vt:i4>0</vt:i4>
      </vt:variant>
      <vt:variant>
        <vt:i4>5</vt:i4>
      </vt:variant>
      <vt:variant>
        <vt:lpwstr/>
      </vt:variant>
      <vt:variant>
        <vt:lpwstr>_Toc161651403</vt:lpwstr>
      </vt:variant>
      <vt:variant>
        <vt:i4>1441841</vt:i4>
      </vt:variant>
      <vt:variant>
        <vt:i4>14</vt:i4>
      </vt:variant>
      <vt:variant>
        <vt:i4>0</vt:i4>
      </vt:variant>
      <vt:variant>
        <vt:i4>5</vt:i4>
      </vt:variant>
      <vt:variant>
        <vt:lpwstr/>
      </vt:variant>
      <vt:variant>
        <vt:lpwstr>_Toc161651402</vt:lpwstr>
      </vt:variant>
      <vt:variant>
        <vt:i4>1441841</vt:i4>
      </vt:variant>
      <vt:variant>
        <vt:i4>8</vt:i4>
      </vt:variant>
      <vt:variant>
        <vt:i4>0</vt:i4>
      </vt:variant>
      <vt:variant>
        <vt:i4>5</vt:i4>
      </vt:variant>
      <vt:variant>
        <vt:lpwstr/>
      </vt:variant>
      <vt:variant>
        <vt:lpwstr>_Toc161651401</vt:lpwstr>
      </vt:variant>
      <vt:variant>
        <vt:i4>1441841</vt:i4>
      </vt:variant>
      <vt:variant>
        <vt:i4>2</vt:i4>
      </vt:variant>
      <vt:variant>
        <vt:i4>0</vt:i4>
      </vt:variant>
      <vt:variant>
        <vt:i4>5</vt:i4>
      </vt:variant>
      <vt:variant>
        <vt:lpwstr/>
      </vt:variant>
      <vt:variant>
        <vt:lpwstr>_Toc161651400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Sections 1, 2, 4</dc:title>
  <dc:subject/>
  <dc:creator>Registration Report Working Group</dc:creator>
  <cp:keywords/>
  <cp:lastModifiedBy>aam</cp:lastModifiedBy>
  <cp:revision>4</cp:revision>
  <cp:lastPrinted>2015-03-18T10:12:00Z</cp:lastPrinted>
  <dcterms:created xsi:type="dcterms:W3CDTF">2024-09-10T09:25:00Z</dcterms:created>
  <dcterms:modified xsi:type="dcterms:W3CDTF">2024-09-10T09:31:00Z</dcterms:modified>
</cp:coreProperties>
</file>